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1DB" w:rsidRPr="00973C17" w:rsidRDefault="005C11DB" w:rsidP="005C11DB">
      <w:pPr>
        <w:shd w:val="clear" w:color="auto" w:fill="FFFFFF"/>
        <w:ind w:firstLine="709"/>
        <w:jc w:val="center"/>
        <w:rPr>
          <w:b/>
          <w:color w:val="000000"/>
          <w:spacing w:val="-1"/>
          <w:sz w:val="26"/>
          <w:szCs w:val="26"/>
        </w:rPr>
      </w:pPr>
      <w:r w:rsidRPr="00973C17">
        <w:rPr>
          <w:b/>
          <w:color w:val="000000"/>
          <w:spacing w:val="-1"/>
          <w:sz w:val="26"/>
          <w:szCs w:val="26"/>
        </w:rPr>
        <w:t xml:space="preserve">ДОГОВОР </w:t>
      </w:r>
    </w:p>
    <w:p w:rsidR="005C11DB" w:rsidRPr="00973C17" w:rsidRDefault="005C11DB" w:rsidP="005C11DB">
      <w:pPr>
        <w:shd w:val="clear" w:color="auto" w:fill="FFFFFF"/>
        <w:ind w:firstLine="709"/>
        <w:jc w:val="center"/>
        <w:rPr>
          <w:b/>
          <w:color w:val="000000"/>
          <w:spacing w:val="-7"/>
          <w:sz w:val="26"/>
          <w:szCs w:val="26"/>
        </w:rPr>
      </w:pPr>
      <w:r w:rsidRPr="00973C17">
        <w:rPr>
          <w:b/>
          <w:color w:val="000000"/>
          <w:spacing w:val="-7"/>
          <w:sz w:val="26"/>
          <w:szCs w:val="26"/>
        </w:rPr>
        <w:t xml:space="preserve"> на оказание услуг по централизованной охране</w:t>
      </w:r>
    </w:p>
    <w:p w:rsidR="005C11DB" w:rsidRPr="00973C17" w:rsidRDefault="005C11DB" w:rsidP="005C11DB">
      <w:pPr>
        <w:shd w:val="clear" w:color="auto" w:fill="FFFFFF"/>
        <w:ind w:firstLine="709"/>
        <w:jc w:val="center"/>
        <w:rPr>
          <w:sz w:val="26"/>
          <w:szCs w:val="26"/>
        </w:rPr>
      </w:pPr>
    </w:p>
    <w:p w:rsidR="005C11DB" w:rsidRPr="00973C17" w:rsidRDefault="005C11DB" w:rsidP="005C11DB">
      <w:pPr>
        <w:shd w:val="clear" w:color="auto" w:fill="FFFFFF"/>
        <w:rPr>
          <w:color w:val="000000"/>
          <w:sz w:val="26"/>
          <w:szCs w:val="26"/>
        </w:rPr>
      </w:pPr>
      <w:r w:rsidRPr="00973C17">
        <w:rPr>
          <w:color w:val="000000"/>
          <w:sz w:val="26"/>
          <w:szCs w:val="26"/>
        </w:rPr>
        <w:t xml:space="preserve">г. </w:t>
      </w:r>
      <w:r w:rsidR="00883ED3">
        <w:rPr>
          <w:color w:val="000000"/>
          <w:sz w:val="26"/>
          <w:szCs w:val="26"/>
        </w:rPr>
        <w:t>Уфа</w:t>
      </w:r>
      <w:r w:rsidRPr="00973C17">
        <w:rPr>
          <w:color w:val="000000"/>
          <w:sz w:val="26"/>
          <w:szCs w:val="26"/>
        </w:rPr>
        <w:t xml:space="preserve">                                                                       </w:t>
      </w:r>
      <w:r w:rsidR="002B491A">
        <w:rPr>
          <w:color w:val="000000"/>
          <w:sz w:val="26"/>
          <w:szCs w:val="26"/>
        </w:rPr>
        <w:tab/>
      </w:r>
      <w:r w:rsidR="00883ED3">
        <w:rPr>
          <w:color w:val="000000"/>
          <w:sz w:val="26"/>
          <w:szCs w:val="26"/>
        </w:rPr>
        <w:t xml:space="preserve">                       </w:t>
      </w:r>
      <w:proofErr w:type="gramStart"/>
      <w:r w:rsidR="002B491A">
        <w:rPr>
          <w:color w:val="000000"/>
          <w:sz w:val="26"/>
          <w:szCs w:val="26"/>
        </w:rPr>
        <w:tab/>
        <w:t xml:space="preserve">  </w:t>
      </w:r>
      <w:r w:rsidRPr="00973C17">
        <w:rPr>
          <w:color w:val="000000"/>
          <w:sz w:val="26"/>
          <w:szCs w:val="26"/>
        </w:rPr>
        <w:t>«</w:t>
      </w:r>
      <w:proofErr w:type="gramEnd"/>
      <w:r w:rsidRPr="00973C17">
        <w:rPr>
          <w:color w:val="000000"/>
          <w:sz w:val="26"/>
          <w:szCs w:val="26"/>
        </w:rPr>
        <w:t>__» _____ 201_ г.</w:t>
      </w:r>
    </w:p>
    <w:p w:rsidR="005C11DB" w:rsidRPr="00973C17" w:rsidRDefault="005C11DB" w:rsidP="005C11DB">
      <w:pPr>
        <w:shd w:val="clear" w:color="auto" w:fill="FFFFFF"/>
        <w:ind w:firstLine="709"/>
        <w:jc w:val="right"/>
        <w:rPr>
          <w:sz w:val="26"/>
          <w:szCs w:val="26"/>
        </w:rPr>
      </w:pPr>
    </w:p>
    <w:p w:rsidR="00227BE4" w:rsidRPr="00973C17" w:rsidRDefault="00883ED3" w:rsidP="00227BE4">
      <w:pPr>
        <w:pStyle w:val="af0"/>
        <w:ind w:left="0" w:firstLine="709"/>
        <w:contextualSpacing/>
        <w:jc w:val="both"/>
        <w:rPr>
          <w:spacing w:val="-5"/>
          <w:sz w:val="26"/>
          <w:szCs w:val="26"/>
        </w:rPr>
      </w:pPr>
      <w:r>
        <w:rPr>
          <w:bCs/>
          <w:sz w:val="26"/>
          <w:szCs w:val="26"/>
        </w:rPr>
        <w:t>Публичное</w:t>
      </w:r>
      <w:r w:rsidR="00227BE4" w:rsidRPr="00973C17">
        <w:rPr>
          <w:bCs/>
          <w:sz w:val="26"/>
          <w:szCs w:val="26"/>
        </w:rPr>
        <w:t xml:space="preserve"> акционерное общество «</w:t>
      </w:r>
      <w:r>
        <w:rPr>
          <w:bCs/>
          <w:sz w:val="26"/>
          <w:szCs w:val="26"/>
        </w:rPr>
        <w:t>Башинформсвязь</w:t>
      </w:r>
      <w:r w:rsidR="00227BE4" w:rsidRPr="00973C17">
        <w:rPr>
          <w:bCs/>
          <w:sz w:val="26"/>
          <w:szCs w:val="26"/>
        </w:rPr>
        <w:t>» (</w:t>
      </w:r>
      <w:r>
        <w:rPr>
          <w:bCs/>
          <w:sz w:val="26"/>
          <w:szCs w:val="26"/>
        </w:rPr>
        <w:t>П</w:t>
      </w:r>
      <w:r w:rsidR="00227BE4" w:rsidRPr="00973C17">
        <w:rPr>
          <w:bCs/>
          <w:sz w:val="26"/>
          <w:szCs w:val="26"/>
        </w:rPr>
        <w:t>АО «</w:t>
      </w:r>
      <w:r>
        <w:rPr>
          <w:bCs/>
          <w:sz w:val="26"/>
          <w:szCs w:val="26"/>
        </w:rPr>
        <w:t>Башинформсвязь</w:t>
      </w:r>
      <w:r w:rsidR="00227BE4" w:rsidRPr="00973C17">
        <w:rPr>
          <w:bCs/>
          <w:sz w:val="26"/>
          <w:szCs w:val="26"/>
        </w:rPr>
        <w:t>»)</w:t>
      </w:r>
      <w:r w:rsidR="00227BE4" w:rsidRPr="00973C17">
        <w:rPr>
          <w:bCs/>
          <w:i/>
          <w:iCs/>
          <w:sz w:val="26"/>
          <w:szCs w:val="26"/>
        </w:rPr>
        <w:t>,</w:t>
      </w:r>
      <w:r w:rsidR="00227BE4" w:rsidRPr="00973C17">
        <w:rPr>
          <w:sz w:val="26"/>
          <w:szCs w:val="26"/>
        </w:rPr>
        <w:t xml:space="preserve"> именуемое в дальнейшем </w:t>
      </w:r>
      <w:r w:rsidR="00227BE4" w:rsidRPr="00973C17">
        <w:rPr>
          <w:bCs/>
          <w:sz w:val="26"/>
          <w:szCs w:val="26"/>
        </w:rPr>
        <w:t>«Заказчик»</w:t>
      </w:r>
      <w:r w:rsidR="00227BE4" w:rsidRPr="00973C17">
        <w:rPr>
          <w:sz w:val="26"/>
          <w:szCs w:val="26"/>
        </w:rPr>
        <w:t xml:space="preserve">, в лице </w:t>
      </w:r>
      <w:r>
        <w:rPr>
          <w:sz w:val="26"/>
          <w:szCs w:val="26"/>
        </w:rPr>
        <w:t>генерального директора Долгоаршинных Марата Гайнулловича</w:t>
      </w:r>
      <w:r w:rsidR="00227BE4" w:rsidRPr="00973C17">
        <w:rPr>
          <w:sz w:val="26"/>
          <w:szCs w:val="26"/>
        </w:rPr>
        <w:t xml:space="preserve">, действующего на основании </w:t>
      </w:r>
      <w:r>
        <w:rPr>
          <w:sz w:val="26"/>
          <w:szCs w:val="26"/>
        </w:rPr>
        <w:t>Устава</w:t>
      </w:r>
      <w:r w:rsidR="00227BE4" w:rsidRPr="00973C17">
        <w:rPr>
          <w:sz w:val="26"/>
          <w:szCs w:val="26"/>
        </w:rPr>
        <w:t>, с одной стороны</w:t>
      </w:r>
      <w:r w:rsidR="00227BE4" w:rsidRPr="00973C17">
        <w:rPr>
          <w:snapToGrid w:val="0"/>
          <w:sz w:val="26"/>
          <w:szCs w:val="26"/>
        </w:rPr>
        <w:t xml:space="preserve">, </w:t>
      </w:r>
      <w:r w:rsidR="003C3E62">
        <w:rPr>
          <w:snapToGrid w:val="0"/>
          <w:sz w:val="26"/>
          <w:szCs w:val="26"/>
        </w:rPr>
        <w:t>____________________________________________________________________________,</w:t>
      </w:r>
      <w:r w:rsidR="00227BE4" w:rsidRPr="00973C17">
        <w:rPr>
          <w:sz w:val="26"/>
          <w:szCs w:val="26"/>
        </w:rPr>
        <w:t xml:space="preserve"> именуемое далее «Исполнитель», в лице </w:t>
      </w:r>
      <w:r w:rsidR="003C3E62">
        <w:rPr>
          <w:sz w:val="26"/>
          <w:szCs w:val="26"/>
        </w:rPr>
        <w:t>_____________________________________</w:t>
      </w:r>
      <w:r w:rsidR="00227BE4" w:rsidRPr="00973C17">
        <w:rPr>
          <w:sz w:val="26"/>
          <w:szCs w:val="26"/>
        </w:rPr>
        <w:t xml:space="preserve">, </w:t>
      </w:r>
      <w:r w:rsidR="00CB5826">
        <w:rPr>
          <w:sz w:val="26"/>
          <w:szCs w:val="26"/>
        </w:rPr>
        <w:t xml:space="preserve">действующего на основании </w:t>
      </w:r>
      <w:r w:rsidR="003C3E62">
        <w:rPr>
          <w:sz w:val="26"/>
          <w:szCs w:val="26"/>
        </w:rPr>
        <w:t>__________________________________</w:t>
      </w:r>
      <w:r w:rsidR="00227BE4" w:rsidRPr="00973C17">
        <w:rPr>
          <w:sz w:val="26"/>
          <w:szCs w:val="26"/>
        </w:rPr>
        <w:t>,</w:t>
      </w:r>
      <w:r w:rsidR="00227BE4" w:rsidRPr="00973C17">
        <w:rPr>
          <w:snapToGrid w:val="0"/>
          <w:sz w:val="26"/>
          <w:szCs w:val="26"/>
        </w:rPr>
        <w:t xml:space="preserve"> с другой </w:t>
      </w:r>
      <w:r w:rsidR="00227BE4" w:rsidRPr="00973C17">
        <w:rPr>
          <w:spacing w:val="-10"/>
          <w:sz w:val="26"/>
          <w:szCs w:val="26"/>
        </w:rPr>
        <w:t>стороны, именуемые в дальнейшем «Стороны» заключили настоящий договор (далее по тексту – Договор)  о нижеследующем:</w:t>
      </w:r>
      <w:r w:rsidR="00227BE4" w:rsidRPr="00973C17">
        <w:rPr>
          <w:spacing w:val="-5"/>
          <w:sz w:val="26"/>
          <w:szCs w:val="26"/>
        </w:rPr>
        <w:t xml:space="preserve"> </w:t>
      </w:r>
    </w:p>
    <w:p w:rsidR="005C11DB" w:rsidRPr="00973C17" w:rsidRDefault="005C11DB" w:rsidP="005C11DB">
      <w:pPr>
        <w:shd w:val="clear" w:color="auto" w:fill="FFFFFF"/>
        <w:ind w:firstLine="709"/>
        <w:jc w:val="both"/>
        <w:rPr>
          <w:b/>
          <w:color w:val="000000"/>
          <w:spacing w:val="10"/>
          <w:sz w:val="26"/>
          <w:szCs w:val="26"/>
        </w:rPr>
      </w:pPr>
    </w:p>
    <w:p w:rsidR="005C2B64" w:rsidRPr="00973C17" w:rsidRDefault="00CB3E1B" w:rsidP="00BB38DC">
      <w:pPr>
        <w:pStyle w:val="ae"/>
        <w:shd w:val="clear" w:color="auto" w:fill="FFFFFF"/>
        <w:spacing w:after="0"/>
        <w:contextualSpacing/>
        <w:jc w:val="center"/>
        <w:rPr>
          <w:b/>
          <w:color w:val="000000"/>
          <w:spacing w:val="10"/>
          <w:sz w:val="26"/>
          <w:szCs w:val="26"/>
        </w:rPr>
      </w:pPr>
      <w:r w:rsidRPr="00973C17">
        <w:rPr>
          <w:b/>
          <w:sz w:val="26"/>
          <w:szCs w:val="26"/>
        </w:rPr>
        <w:t>1.</w:t>
      </w:r>
      <w:r w:rsidR="005C2B64" w:rsidRPr="00973C17">
        <w:rPr>
          <w:b/>
          <w:sz w:val="26"/>
          <w:szCs w:val="26"/>
        </w:rPr>
        <w:t>ТЕРМИНЫ И ОПРЕДЕЛЕНИЯ</w:t>
      </w:r>
    </w:p>
    <w:p w:rsidR="005C2B64" w:rsidRPr="00973C17" w:rsidRDefault="005C2B64" w:rsidP="005C2B64">
      <w:pPr>
        <w:shd w:val="clear" w:color="auto" w:fill="FFFFFF"/>
        <w:ind w:firstLine="708"/>
        <w:jc w:val="both"/>
        <w:rPr>
          <w:spacing w:val="2"/>
          <w:sz w:val="26"/>
          <w:szCs w:val="26"/>
        </w:rPr>
      </w:pPr>
      <w:r w:rsidRPr="00973C17">
        <w:rPr>
          <w:b/>
          <w:color w:val="000000"/>
          <w:spacing w:val="10"/>
          <w:sz w:val="26"/>
          <w:szCs w:val="26"/>
        </w:rPr>
        <w:t>Объект</w:t>
      </w:r>
      <w:r w:rsidRPr="00973C17">
        <w:rPr>
          <w:color w:val="000000"/>
          <w:spacing w:val="10"/>
          <w:sz w:val="26"/>
          <w:szCs w:val="26"/>
        </w:rPr>
        <w:t xml:space="preserve"> – </w:t>
      </w:r>
      <w:r w:rsidRPr="00973C17">
        <w:rPr>
          <w:color w:val="000000"/>
          <w:spacing w:val="9"/>
          <w:sz w:val="26"/>
          <w:szCs w:val="26"/>
        </w:rPr>
        <w:t xml:space="preserve">сооружение, здание, </w:t>
      </w:r>
      <w:r w:rsidRPr="00973C17">
        <w:rPr>
          <w:color w:val="000000"/>
          <w:spacing w:val="2"/>
          <w:sz w:val="26"/>
          <w:szCs w:val="26"/>
        </w:rPr>
        <w:t xml:space="preserve">помещение, их части или комбинации, </w:t>
      </w:r>
      <w:proofErr w:type="gramStart"/>
      <w:r w:rsidRPr="00973C17">
        <w:rPr>
          <w:color w:val="000000"/>
          <w:spacing w:val="2"/>
          <w:sz w:val="26"/>
          <w:szCs w:val="26"/>
        </w:rPr>
        <w:t>коммуникации</w:t>
      </w:r>
      <w:proofErr w:type="gramEnd"/>
      <w:r w:rsidRPr="00973C17">
        <w:rPr>
          <w:color w:val="000000"/>
          <w:spacing w:val="2"/>
          <w:sz w:val="26"/>
          <w:szCs w:val="26"/>
        </w:rPr>
        <w:t xml:space="preserve"> оборудованные действующим </w:t>
      </w:r>
      <w:r w:rsidRPr="00973C17">
        <w:rPr>
          <w:spacing w:val="2"/>
          <w:sz w:val="26"/>
          <w:szCs w:val="26"/>
        </w:rPr>
        <w:t>комплексом технических систем охраны;</w:t>
      </w:r>
    </w:p>
    <w:p w:rsidR="005C2B64" w:rsidRPr="00973C17" w:rsidRDefault="00B308AB" w:rsidP="005C2B64">
      <w:pPr>
        <w:shd w:val="clear" w:color="auto" w:fill="FFFFFF"/>
        <w:ind w:firstLine="708"/>
        <w:jc w:val="both"/>
        <w:rPr>
          <w:bCs/>
          <w:iCs/>
          <w:sz w:val="26"/>
          <w:szCs w:val="26"/>
        </w:rPr>
      </w:pPr>
      <w:r>
        <w:rPr>
          <w:b/>
          <w:sz w:val="26"/>
          <w:szCs w:val="26"/>
        </w:rPr>
        <w:t>Комплекс</w:t>
      </w:r>
      <w:r w:rsidR="005C2B64" w:rsidRPr="00973C17">
        <w:rPr>
          <w:b/>
          <w:bCs/>
          <w:iCs/>
          <w:sz w:val="26"/>
          <w:szCs w:val="26"/>
        </w:rPr>
        <w:t xml:space="preserve"> – </w:t>
      </w:r>
      <w:r w:rsidR="005C2B64" w:rsidRPr="00973C17">
        <w:rPr>
          <w:bCs/>
          <w:iCs/>
          <w:sz w:val="26"/>
          <w:szCs w:val="26"/>
        </w:rPr>
        <w:t xml:space="preserve">набор </w:t>
      </w:r>
      <w:proofErr w:type="gramStart"/>
      <w:r w:rsidR="005C2B64" w:rsidRPr="00973C17">
        <w:rPr>
          <w:bCs/>
          <w:iCs/>
          <w:sz w:val="26"/>
          <w:szCs w:val="26"/>
        </w:rPr>
        <w:t>охранных и пожарных датчиков</w:t>
      </w:r>
      <w:proofErr w:type="gramEnd"/>
      <w:r w:rsidR="005C2B64" w:rsidRPr="00973C17">
        <w:rPr>
          <w:bCs/>
          <w:iCs/>
          <w:sz w:val="26"/>
          <w:szCs w:val="26"/>
        </w:rPr>
        <w:t xml:space="preserve"> соединенных в определенной последовательности или комбинации шлейфами и подключенные к контрольно-приемному устройству;</w:t>
      </w:r>
    </w:p>
    <w:p w:rsidR="00227BE4" w:rsidRPr="00973C17" w:rsidRDefault="00227BE4" w:rsidP="005C2B64">
      <w:pPr>
        <w:shd w:val="clear" w:color="auto" w:fill="FFFFFF"/>
        <w:ind w:firstLine="708"/>
        <w:jc w:val="both"/>
        <w:rPr>
          <w:bCs/>
          <w:iCs/>
          <w:sz w:val="26"/>
          <w:szCs w:val="26"/>
        </w:rPr>
      </w:pPr>
      <w:r w:rsidRPr="00973C17">
        <w:rPr>
          <w:b/>
          <w:bCs/>
          <w:iCs/>
          <w:sz w:val="26"/>
          <w:szCs w:val="26"/>
        </w:rPr>
        <w:t>Централизованная охрана</w:t>
      </w:r>
      <w:r w:rsidRPr="00973C17">
        <w:rPr>
          <w:bCs/>
          <w:iCs/>
          <w:sz w:val="26"/>
          <w:szCs w:val="26"/>
        </w:rPr>
        <w:t xml:space="preserve"> – прием </w:t>
      </w:r>
      <w:r w:rsidR="00CB3E1B" w:rsidRPr="00973C17">
        <w:rPr>
          <w:bCs/>
          <w:iCs/>
          <w:sz w:val="26"/>
          <w:szCs w:val="26"/>
        </w:rPr>
        <w:t xml:space="preserve">на ПЦН </w:t>
      </w:r>
      <w:r w:rsidRPr="00973C17">
        <w:rPr>
          <w:bCs/>
          <w:iCs/>
          <w:sz w:val="26"/>
          <w:szCs w:val="26"/>
        </w:rPr>
        <w:t xml:space="preserve">тревожных сообщений с комплекса </w:t>
      </w:r>
      <w:proofErr w:type="gramStart"/>
      <w:r w:rsidRPr="00973C17">
        <w:rPr>
          <w:bCs/>
          <w:iCs/>
          <w:sz w:val="26"/>
          <w:szCs w:val="26"/>
        </w:rPr>
        <w:t>технических систем</w:t>
      </w:r>
      <w:proofErr w:type="gramEnd"/>
      <w:r w:rsidRPr="00973C17">
        <w:rPr>
          <w:bCs/>
          <w:iCs/>
          <w:sz w:val="26"/>
          <w:szCs w:val="26"/>
        </w:rPr>
        <w:t xml:space="preserve"> установленных на объекте и реагирование на них с использованием МГ;</w:t>
      </w:r>
    </w:p>
    <w:p w:rsidR="006B0AFC" w:rsidRPr="00973C17" w:rsidRDefault="006B0AFC" w:rsidP="005C2B64">
      <w:pPr>
        <w:shd w:val="clear" w:color="auto" w:fill="FFFFFF"/>
        <w:ind w:firstLine="708"/>
        <w:jc w:val="both"/>
        <w:rPr>
          <w:color w:val="000000"/>
          <w:spacing w:val="10"/>
          <w:sz w:val="26"/>
          <w:szCs w:val="26"/>
        </w:rPr>
      </w:pPr>
      <w:r w:rsidRPr="00973C17">
        <w:rPr>
          <w:b/>
          <w:color w:val="000000"/>
          <w:spacing w:val="10"/>
          <w:sz w:val="26"/>
          <w:szCs w:val="26"/>
        </w:rPr>
        <w:t>ПЦН</w:t>
      </w:r>
      <w:r w:rsidRPr="00973C17">
        <w:rPr>
          <w:color w:val="000000"/>
          <w:spacing w:val="10"/>
          <w:sz w:val="26"/>
          <w:szCs w:val="26"/>
        </w:rPr>
        <w:t xml:space="preserve"> – пульт централизованного наблюдения;</w:t>
      </w:r>
    </w:p>
    <w:p w:rsidR="006B0AFC" w:rsidRPr="00973C17" w:rsidRDefault="006B0AFC" w:rsidP="005C2B64">
      <w:pPr>
        <w:shd w:val="clear" w:color="auto" w:fill="FFFFFF"/>
        <w:ind w:firstLine="708"/>
        <w:jc w:val="both"/>
        <w:rPr>
          <w:color w:val="000000"/>
          <w:spacing w:val="10"/>
          <w:sz w:val="26"/>
          <w:szCs w:val="26"/>
        </w:rPr>
      </w:pPr>
      <w:r w:rsidRPr="00973C17">
        <w:rPr>
          <w:b/>
          <w:color w:val="000000"/>
          <w:spacing w:val="10"/>
          <w:sz w:val="26"/>
          <w:szCs w:val="26"/>
        </w:rPr>
        <w:t>КТС</w:t>
      </w:r>
      <w:r w:rsidRPr="00973C17">
        <w:rPr>
          <w:color w:val="000000"/>
          <w:spacing w:val="10"/>
          <w:sz w:val="26"/>
          <w:szCs w:val="26"/>
        </w:rPr>
        <w:t xml:space="preserve"> – кнопка тревожной сигнализации;</w:t>
      </w:r>
    </w:p>
    <w:p w:rsidR="006B0AFC" w:rsidRPr="00973C17" w:rsidRDefault="006B0AFC" w:rsidP="005C2B64">
      <w:pPr>
        <w:shd w:val="clear" w:color="auto" w:fill="FFFFFF"/>
        <w:ind w:firstLine="708"/>
        <w:jc w:val="both"/>
        <w:rPr>
          <w:color w:val="000000"/>
          <w:spacing w:val="10"/>
          <w:sz w:val="26"/>
          <w:szCs w:val="26"/>
        </w:rPr>
      </w:pPr>
      <w:r w:rsidRPr="00973C17">
        <w:rPr>
          <w:b/>
          <w:color w:val="000000"/>
          <w:spacing w:val="10"/>
          <w:sz w:val="26"/>
          <w:szCs w:val="26"/>
        </w:rPr>
        <w:t>МГ</w:t>
      </w:r>
      <w:r w:rsidRPr="00973C17">
        <w:rPr>
          <w:color w:val="000000"/>
          <w:spacing w:val="10"/>
          <w:sz w:val="26"/>
          <w:szCs w:val="26"/>
        </w:rPr>
        <w:t xml:space="preserve"> – мобильная группа реагирования;</w:t>
      </w:r>
    </w:p>
    <w:p w:rsidR="006B0AFC" w:rsidRDefault="006B0AFC" w:rsidP="005C2B64">
      <w:pPr>
        <w:shd w:val="clear" w:color="auto" w:fill="FFFFFF"/>
        <w:ind w:firstLine="708"/>
        <w:jc w:val="both"/>
        <w:rPr>
          <w:color w:val="000000"/>
          <w:spacing w:val="10"/>
          <w:sz w:val="26"/>
          <w:szCs w:val="26"/>
        </w:rPr>
      </w:pPr>
      <w:r w:rsidRPr="00973C17">
        <w:rPr>
          <w:b/>
          <w:color w:val="000000"/>
          <w:spacing w:val="10"/>
          <w:sz w:val="26"/>
          <w:szCs w:val="26"/>
        </w:rPr>
        <w:t>ООЗГТ</w:t>
      </w:r>
      <w:r w:rsidRPr="00973C17">
        <w:rPr>
          <w:color w:val="000000"/>
          <w:spacing w:val="10"/>
          <w:sz w:val="26"/>
          <w:szCs w:val="26"/>
        </w:rPr>
        <w:t xml:space="preserve"> – отдел обеспечения защиты государственной тайны </w:t>
      </w:r>
      <w:r w:rsidR="008E146C">
        <w:rPr>
          <w:color w:val="000000"/>
          <w:spacing w:val="10"/>
          <w:sz w:val="26"/>
          <w:szCs w:val="26"/>
        </w:rPr>
        <w:t xml:space="preserve">ПАО </w:t>
      </w:r>
      <w:r w:rsidRPr="00973C17">
        <w:rPr>
          <w:color w:val="000000"/>
          <w:spacing w:val="10"/>
          <w:sz w:val="26"/>
          <w:szCs w:val="26"/>
        </w:rPr>
        <w:t>«</w:t>
      </w:r>
      <w:r w:rsidR="00B72C86">
        <w:rPr>
          <w:color w:val="000000"/>
          <w:spacing w:val="10"/>
          <w:sz w:val="26"/>
          <w:szCs w:val="26"/>
        </w:rPr>
        <w:t>Башинфор</w:t>
      </w:r>
      <w:r w:rsidR="008E146C">
        <w:rPr>
          <w:color w:val="000000"/>
          <w:spacing w:val="10"/>
          <w:sz w:val="26"/>
          <w:szCs w:val="26"/>
        </w:rPr>
        <w:t>мсвязь</w:t>
      </w:r>
      <w:r w:rsidRPr="00973C17">
        <w:rPr>
          <w:color w:val="000000"/>
          <w:spacing w:val="10"/>
          <w:sz w:val="26"/>
          <w:szCs w:val="26"/>
        </w:rPr>
        <w:t>»;</w:t>
      </w:r>
    </w:p>
    <w:p w:rsidR="00353774" w:rsidRDefault="00353774" w:rsidP="005C2B64">
      <w:pPr>
        <w:shd w:val="clear" w:color="auto" w:fill="FFFFFF"/>
        <w:ind w:firstLine="708"/>
        <w:jc w:val="both"/>
        <w:rPr>
          <w:b/>
          <w:sz w:val="26"/>
          <w:szCs w:val="26"/>
        </w:rPr>
      </w:pPr>
      <w:r w:rsidRPr="00973C17">
        <w:rPr>
          <w:b/>
          <w:iCs/>
          <w:sz w:val="26"/>
          <w:szCs w:val="26"/>
        </w:rPr>
        <w:t>Отчетный период</w:t>
      </w:r>
      <w:r w:rsidRPr="00973C17">
        <w:rPr>
          <w:iCs/>
          <w:sz w:val="26"/>
          <w:szCs w:val="26"/>
        </w:rPr>
        <w:t xml:space="preserve"> - </w:t>
      </w:r>
      <w:r w:rsidRPr="00973C17">
        <w:rPr>
          <w:bCs/>
          <w:iCs/>
          <w:sz w:val="26"/>
          <w:szCs w:val="26"/>
        </w:rPr>
        <w:t>календарный месяц, в котором осуществлялось охрана объектов (была оказана Услуга)</w:t>
      </w:r>
      <w:r>
        <w:rPr>
          <w:bCs/>
          <w:iCs/>
          <w:sz w:val="26"/>
          <w:szCs w:val="26"/>
        </w:rPr>
        <w:t>;</w:t>
      </w:r>
      <w:r w:rsidRPr="00353774">
        <w:rPr>
          <w:b/>
          <w:sz w:val="26"/>
          <w:szCs w:val="26"/>
        </w:rPr>
        <w:t xml:space="preserve"> </w:t>
      </w:r>
    </w:p>
    <w:p w:rsidR="00353774" w:rsidRPr="00973C17" w:rsidRDefault="00353774" w:rsidP="005C2B64">
      <w:pPr>
        <w:shd w:val="clear" w:color="auto" w:fill="FFFFFF"/>
        <w:ind w:firstLine="708"/>
        <w:jc w:val="both"/>
        <w:rPr>
          <w:color w:val="000000"/>
          <w:spacing w:val="10"/>
          <w:sz w:val="26"/>
          <w:szCs w:val="26"/>
        </w:rPr>
      </w:pPr>
      <w:r w:rsidRPr="00973C17">
        <w:rPr>
          <w:b/>
          <w:sz w:val="26"/>
          <w:szCs w:val="26"/>
        </w:rPr>
        <w:t>Расчетный период</w:t>
      </w:r>
      <w:r w:rsidRPr="00973C17">
        <w:rPr>
          <w:sz w:val="26"/>
          <w:szCs w:val="26"/>
        </w:rPr>
        <w:t xml:space="preserve"> - календарный месяц, следующий за Отчетным периодом</w:t>
      </w:r>
      <w:r>
        <w:rPr>
          <w:sz w:val="26"/>
          <w:szCs w:val="26"/>
        </w:rPr>
        <w:t>;</w:t>
      </w:r>
    </w:p>
    <w:p w:rsidR="00353774" w:rsidRPr="00353774" w:rsidRDefault="00353774" w:rsidP="00353774">
      <w:pPr>
        <w:shd w:val="clear" w:color="auto" w:fill="FFFFFF"/>
        <w:ind w:firstLine="708"/>
        <w:jc w:val="both"/>
        <w:rPr>
          <w:b/>
          <w:color w:val="000000"/>
          <w:spacing w:val="10"/>
          <w:sz w:val="26"/>
          <w:szCs w:val="26"/>
        </w:rPr>
      </w:pPr>
      <w:r w:rsidRPr="00353774">
        <w:rPr>
          <w:b/>
          <w:spacing w:val="2"/>
          <w:sz w:val="26"/>
          <w:szCs w:val="26"/>
        </w:rPr>
        <w:t xml:space="preserve">Уполномоченный представитель </w:t>
      </w:r>
      <w:r w:rsidRPr="00353774">
        <w:rPr>
          <w:b/>
          <w:sz w:val="26"/>
          <w:szCs w:val="26"/>
        </w:rPr>
        <w:t>Заказчика</w:t>
      </w:r>
      <w:r>
        <w:rPr>
          <w:b/>
          <w:sz w:val="26"/>
          <w:szCs w:val="26"/>
        </w:rPr>
        <w:t xml:space="preserve"> – </w:t>
      </w:r>
      <w:r w:rsidR="00B72C86" w:rsidRPr="00353774">
        <w:rPr>
          <w:sz w:val="26"/>
          <w:szCs w:val="26"/>
        </w:rPr>
        <w:t>ра</w:t>
      </w:r>
      <w:r w:rsidR="00B72C86">
        <w:rPr>
          <w:sz w:val="26"/>
          <w:szCs w:val="26"/>
        </w:rPr>
        <w:t>ботник Заказчика,</w:t>
      </w:r>
      <w:r>
        <w:rPr>
          <w:sz w:val="26"/>
          <w:szCs w:val="26"/>
        </w:rPr>
        <w:t xml:space="preserve"> отвечающий за данный объект.</w:t>
      </w:r>
    </w:p>
    <w:p w:rsidR="005C2B64" w:rsidRPr="00973C17" w:rsidRDefault="005C2B64" w:rsidP="005C2B64">
      <w:pPr>
        <w:shd w:val="clear" w:color="auto" w:fill="FFFFFF"/>
        <w:ind w:firstLine="708"/>
        <w:jc w:val="both"/>
        <w:rPr>
          <w:color w:val="000000"/>
          <w:spacing w:val="10"/>
          <w:sz w:val="26"/>
          <w:szCs w:val="26"/>
        </w:rPr>
      </w:pPr>
    </w:p>
    <w:p w:rsidR="005C11DB" w:rsidRPr="00973C17" w:rsidRDefault="00CB3E1B" w:rsidP="00BB38DC">
      <w:pPr>
        <w:pStyle w:val="a4"/>
        <w:shd w:val="clear" w:color="auto" w:fill="FFFFFF"/>
        <w:ind w:left="0"/>
        <w:jc w:val="center"/>
        <w:rPr>
          <w:sz w:val="26"/>
          <w:szCs w:val="26"/>
        </w:rPr>
      </w:pPr>
      <w:r w:rsidRPr="00973C17">
        <w:rPr>
          <w:b/>
          <w:color w:val="000000"/>
          <w:spacing w:val="10"/>
          <w:sz w:val="26"/>
          <w:szCs w:val="26"/>
        </w:rPr>
        <w:t>2.</w:t>
      </w:r>
      <w:r w:rsidR="005C2B64" w:rsidRPr="00973C17">
        <w:rPr>
          <w:b/>
          <w:color w:val="000000"/>
          <w:spacing w:val="10"/>
          <w:sz w:val="26"/>
          <w:szCs w:val="26"/>
        </w:rPr>
        <w:t>ПРЕДМЕТ ДОГОВОРА</w:t>
      </w:r>
    </w:p>
    <w:p w:rsidR="005C11DB" w:rsidRPr="00973C17" w:rsidRDefault="00CB3E1B" w:rsidP="005C11DB">
      <w:pPr>
        <w:shd w:val="clear" w:color="auto" w:fill="FFFFFF"/>
        <w:tabs>
          <w:tab w:val="left" w:pos="641"/>
        </w:tabs>
        <w:ind w:firstLine="709"/>
        <w:jc w:val="both"/>
        <w:rPr>
          <w:sz w:val="26"/>
          <w:szCs w:val="26"/>
        </w:rPr>
      </w:pPr>
      <w:r w:rsidRPr="00973C17">
        <w:rPr>
          <w:color w:val="000000"/>
          <w:spacing w:val="63"/>
          <w:sz w:val="26"/>
          <w:szCs w:val="26"/>
        </w:rPr>
        <w:t>2</w:t>
      </w:r>
      <w:r w:rsidR="005C11DB" w:rsidRPr="00973C17">
        <w:rPr>
          <w:color w:val="000000"/>
          <w:spacing w:val="63"/>
          <w:sz w:val="26"/>
          <w:szCs w:val="26"/>
        </w:rPr>
        <w:t>.1.</w:t>
      </w:r>
      <w:r w:rsidR="00B308AB">
        <w:rPr>
          <w:sz w:val="26"/>
          <w:szCs w:val="26"/>
        </w:rPr>
        <w:t xml:space="preserve"> </w:t>
      </w:r>
      <w:r w:rsidR="005C11DB" w:rsidRPr="00973C17">
        <w:rPr>
          <w:sz w:val="26"/>
          <w:szCs w:val="26"/>
        </w:rPr>
        <w:t>Исполнитель</w:t>
      </w:r>
      <w:r w:rsidR="005C11DB" w:rsidRPr="00973C17">
        <w:rPr>
          <w:color w:val="000000"/>
          <w:spacing w:val="9"/>
          <w:sz w:val="26"/>
          <w:szCs w:val="26"/>
        </w:rPr>
        <w:t xml:space="preserve"> принимает на себя обязательства по оказанию</w:t>
      </w:r>
      <w:r w:rsidR="00B37A7E" w:rsidRPr="00973C17">
        <w:rPr>
          <w:color w:val="000000"/>
          <w:spacing w:val="9"/>
          <w:sz w:val="26"/>
          <w:szCs w:val="26"/>
        </w:rPr>
        <w:t xml:space="preserve"> </w:t>
      </w:r>
      <w:r w:rsidR="00B37A7E" w:rsidRPr="00973C17">
        <w:rPr>
          <w:sz w:val="26"/>
          <w:szCs w:val="26"/>
        </w:rPr>
        <w:t>Заказчику</w:t>
      </w:r>
      <w:r w:rsidR="005C11DB" w:rsidRPr="00973C17">
        <w:rPr>
          <w:color w:val="000000"/>
          <w:spacing w:val="9"/>
          <w:sz w:val="26"/>
          <w:szCs w:val="26"/>
        </w:rPr>
        <w:t xml:space="preserve"> услуг по централизованной охране</w:t>
      </w:r>
      <w:r w:rsidRPr="00973C17">
        <w:rPr>
          <w:color w:val="000000"/>
          <w:spacing w:val="9"/>
          <w:sz w:val="26"/>
          <w:szCs w:val="26"/>
        </w:rPr>
        <w:t xml:space="preserve">. </w:t>
      </w:r>
      <w:r w:rsidR="005C11DB" w:rsidRPr="00973C17">
        <w:rPr>
          <w:color w:val="000000"/>
          <w:spacing w:val="2"/>
          <w:sz w:val="26"/>
          <w:szCs w:val="26"/>
        </w:rPr>
        <w:t>Перечень охраняемых объектов представлен в Приложении №1</w:t>
      </w:r>
      <w:r w:rsidR="00B37A7E" w:rsidRPr="00973C17">
        <w:rPr>
          <w:color w:val="000000"/>
          <w:spacing w:val="2"/>
          <w:sz w:val="26"/>
          <w:szCs w:val="26"/>
        </w:rPr>
        <w:t xml:space="preserve"> </w:t>
      </w:r>
      <w:r w:rsidR="005C11DB" w:rsidRPr="00973C17">
        <w:rPr>
          <w:color w:val="000000"/>
          <w:spacing w:val="2"/>
          <w:sz w:val="26"/>
          <w:szCs w:val="26"/>
        </w:rPr>
        <w:t xml:space="preserve">к настоящему Договору. </w:t>
      </w:r>
    </w:p>
    <w:p w:rsidR="005C11DB" w:rsidRPr="00973C17" w:rsidRDefault="00CB3E1B" w:rsidP="005C11DB">
      <w:pPr>
        <w:shd w:val="clear" w:color="auto" w:fill="FFFFFF"/>
        <w:tabs>
          <w:tab w:val="left" w:pos="567"/>
        </w:tabs>
        <w:ind w:firstLine="709"/>
        <w:jc w:val="both"/>
        <w:rPr>
          <w:sz w:val="26"/>
          <w:szCs w:val="26"/>
        </w:rPr>
      </w:pPr>
      <w:r w:rsidRPr="00973C17">
        <w:rPr>
          <w:color w:val="000000"/>
          <w:sz w:val="26"/>
          <w:szCs w:val="26"/>
        </w:rPr>
        <w:t>2</w:t>
      </w:r>
      <w:r w:rsidR="005C11DB" w:rsidRPr="00973C17">
        <w:rPr>
          <w:color w:val="000000"/>
          <w:sz w:val="26"/>
          <w:szCs w:val="26"/>
        </w:rPr>
        <w:t>.2.</w:t>
      </w:r>
      <w:r w:rsidR="005C11DB" w:rsidRPr="00973C17">
        <w:rPr>
          <w:color w:val="000000"/>
          <w:sz w:val="26"/>
          <w:szCs w:val="26"/>
        </w:rPr>
        <w:tab/>
        <w:t xml:space="preserve">Услуги, оказываемые </w:t>
      </w:r>
      <w:r w:rsidR="005C11DB" w:rsidRPr="00973C17">
        <w:rPr>
          <w:sz w:val="26"/>
          <w:szCs w:val="26"/>
        </w:rPr>
        <w:t>Заказчику</w:t>
      </w:r>
      <w:r w:rsidR="005C11DB" w:rsidRPr="00973C17">
        <w:rPr>
          <w:color w:val="000000"/>
          <w:sz w:val="26"/>
          <w:szCs w:val="26"/>
        </w:rPr>
        <w:t>, включают в себя:</w:t>
      </w:r>
    </w:p>
    <w:p w:rsidR="005C11DB" w:rsidRPr="00973C17" w:rsidRDefault="002B491A" w:rsidP="005C11DB">
      <w:pPr>
        <w:shd w:val="clear" w:color="auto" w:fill="FFFFFF"/>
        <w:tabs>
          <w:tab w:val="left" w:pos="567"/>
        </w:tabs>
        <w:ind w:firstLine="709"/>
        <w:jc w:val="both"/>
        <w:rPr>
          <w:color w:val="000000"/>
          <w:spacing w:val="-1"/>
          <w:sz w:val="26"/>
          <w:szCs w:val="26"/>
        </w:rPr>
      </w:pPr>
      <w:r>
        <w:rPr>
          <w:color w:val="000000"/>
          <w:sz w:val="26"/>
          <w:szCs w:val="26"/>
        </w:rPr>
        <w:t xml:space="preserve">    </w:t>
      </w:r>
      <w:r w:rsidR="00CB3E1B" w:rsidRPr="00973C17">
        <w:rPr>
          <w:color w:val="000000"/>
          <w:sz w:val="26"/>
          <w:szCs w:val="26"/>
        </w:rPr>
        <w:t>2</w:t>
      </w:r>
      <w:r w:rsidR="005D5AF5">
        <w:rPr>
          <w:color w:val="000000"/>
          <w:sz w:val="26"/>
          <w:szCs w:val="26"/>
        </w:rPr>
        <w:t>.2.1. Круглосуточный мониторинг состояния охраны объектов, п</w:t>
      </w:r>
      <w:r w:rsidR="005C11DB" w:rsidRPr="00973C17">
        <w:rPr>
          <w:color w:val="000000"/>
          <w:sz w:val="26"/>
          <w:szCs w:val="26"/>
        </w:rPr>
        <w:t xml:space="preserve">рием сообщений, формируемых установленным на </w:t>
      </w:r>
      <w:r w:rsidR="00B308AB">
        <w:rPr>
          <w:color w:val="000000"/>
          <w:spacing w:val="1"/>
          <w:sz w:val="26"/>
          <w:szCs w:val="26"/>
        </w:rPr>
        <w:t>Объекте Комплексом, на ПЦН</w:t>
      </w:r>
      <w:r w:rsidR="005C11DB" w:rsidRPr="00973C17">
        <w:rPr>
          <w:color w:val="000000"/>
          <w:spacing w:val="1"/>
          <w:sz w:val="26"/>
          <w:szCs w:val="26"/>
        </w:rPr>
        <w:t xml:space="preserve"> </w:t>
      </w:r>
      <w:r w:rsidR="00B308AB">
        <w:rPr>
          <w:sz w:val="26"/>
          <w:szCs w:val="26"/>
        </w:rPr>
        <w:t>Исполнителя</w:t>
      </w:r>
      <w:r w:rsidR="005C11DB" w:rsidRPr="00973C17">
        <w:rPr>
          <w:color w:val="000000"/>
          <w:spacing w:val="-1"/>
          <w:sz w:val="26"/>
          <w:szCs w:val="26"/>
        </w:rPr>
        <w:t>.</w:t>
      </w:r>
    </w:p>
    <w:p w:rsidR="005C11DB" w:rsidRDefault="002B491A" w:rsidP="005C11DB">
      <w:pPr>
        <w:shd w:val="clear" w:color="auto" w:fill="FFFFFF"/>
        <w:tabs>
          <w:tab w:val="left" w:pos="567"/>
        </w:tabs>
        <w:ind w:firstLine="709"/>
        <w:jc w:val="both"/>
        <w:rPr>
          <w:color w:val="000000"/>
          <w:spacing w:val="-4"/>
          <w:sz w:val="26"/>
          <w:szCs w:val="26"/>
        </w:rPr>
      </w:pPr>
      <w:r>
        <w:rPr>
          <w:color w:val="000000"/>
          <w:sz w:val="26"/>
          <w:szCs w:val="26"/>
        </w:rPr>
        <w:t xml:space="preserve">    </w:t>
      </w:r>
      <w:r w:rsidR="00CB3E1B" w:rsidRPr="00973C17">
        <w:rPr>
          <w:color w:val="000000"/>
          <w:sz w:val="26"/>
          <w:szCs w:val="26"/>
        </w:rPr>
        <w:t>2</w:t>
      </w:r>
      <w:r w:rsidR="005C11DB" w:rsidRPr="00973C17">
        <w:rPr>
          <w:color w:val="000000"/>
          <w:sz w:val="26"/>
          <w:szCs w:val="26"/>
        </w:rPr>
        <w:t xml:space="preserve">.2.2. </w:t>
      </w:r>
      <w:r w:rsidR="00B308AB">
        <w:rPr>
          <w:color w:val="000000"/>
          <w:sz w:val="26"/>
          <w:szCs w:val="26"/>
        </w:rPr>
        <w:t>Реагирование МГ</w:t>
      </w:r>
      <w:r w:rsidR="005C11DB" w:rsidRPr="00973C17">
        <w:rPr>
          <w:sz w:val="26"/>
          <w:szCs w:val="26"/>
        </w:rPr>
        <w:t xml:space="preserve"> </w:t>
      </w:r>
      <w:r w:rsidR="005C11DB" w:rsidRPr="00973C17">
        <w:rPr>
          <w:color w:val="000000"/>
          <w:sz w:val="26"/>
          <w:szCs w:val="26"/>
        </w:rPr>
        <w:t xml:space="preserve">на поступающие </w:t>
      </w:r>
      <w:r w:rsidR="00B308AB">
        <w:rPr>
          <w:color w:val="000000"/>
          <w:spacing w:val="-2"/>
          <w:sz w:val="26"/>
          <w:szCs w:val="26"/>
        </w:rPr>
        <w:t xml:space="preserve">с Объекта </w:t>
      </w:r>
      <w:r w:rsidR="005C11DB" w:rsidRPr="00973C17">
        <w:rPr>
          <w:color w:val="000000"/>
          <w:spacing w:val="-2"/>
          <w:sz w:val="26"/>
          <w:szCs w:val="26"/>
        </w:rPr>
        <w:t>тревожные сообщения (проникновение, нападение, пожар, и т. д.)</w:t>
      </w:r>
      <w:r w:rsidR="005C11DB" w:rsidRPr="00973C17">
        <w:rPr>
          <w:color w:val="000000"/>
          <w:spacing w:val="-4"/>
          <w:sz w:val="26"/>
          <w:szCs w:val="26"/>
        </w:rPr>
        <w:t>.</w:t>
      </w:r>
    </w:p>
    <w:p w:rsidR="00EB4154" w:rsidRDefault="00EB4154" w:rsidP="000A1EC0">
      <w:pPr>
        <w:shd w:val="clear" w:color="auto" w:fill="FFFFFF"/>
        <w:tabs>
          <w:tab w:val="left" w:pos="567"/>
        </w:tabs>
        <w:ind w:firstLine="709"/>
        <w:jc w:val="both"/>
        <w:rPr>
          <w:sz w:val="26"/>
          <w:szCs w:val="26"/>
        </w:rPr>
      </w:pPr>
      <w:r>
        <w:rPr>
          <w:color w:val="000000"/>
          <w:spacing w:val="-4"/>
          <w:sz w:val="26"/>
          <w:szCs w:val="26"/>
        </w:rPr>
        <w:t xml:space="preserve">2.3. Срок оказания услуг по Договору </w:t>
      </w:r>
      <w:r w:rsidR="008E146C">
        <w:rPr>
          <w:color w:val="000000"/>
          <w:spacing w:val="-4"/>
          <w:sz w:val="26"/>
          <w:szCs w:val="26"/>
        </w:rPr>
        <w:t>с «01» января 201</w:t>
      </w:r>
      <w:r w:rsidR="003C3E62">
        <w:rPr>
          <w:color w:val="000000"/>
          <w:spacing w:val="-4"/>
          <w:sz w:val="26"/>
          <w:szCs w:val="26"/>
        </w:rPr>
        <w:t>7</w:t>
      </w:r>
      <w:r w:rsidR="008E146C">
        <w:rPr>
          <w:color w:val="000000"/>
          <w:spacing w:val="-4"/>
          <w:sz w:val="26"/>
          <w:szCs w:val="26"/>
        </w:rPr>
        <w:t xml:space="preserve"> года по «31» декабря 201</w:t>
      </w:r>
      <w:r w:rsidR="00EF51CC">
        <w:rPr>
          <w:color w:val="000000"/>
          <w:spacing w:val="-4"/>
          <w:sz w:val="26"/>
          <w:szCs w:val="26"/>
        </w:rPr>
        <w:t>9</w:t>
      </w:r>
      <w:r w:rsidR="008E146C">
        <w:rPr>
          <w:color w:val="000000"/>
          <w:spacing w:val="-4"/>
          <w:sz w:val="26"/>
          <w:szCs w:val="26"/>
        </w:rPr>
        <w:t xml:space="preserve"> года</w:t>
      </w:r>
      <w:r>
        <w:rPr>
          <w:sz w:val="26"/>
          <w:szCs w:val="26"/>
        </w:rPr>
        <w:t>.</w:t>
      </w:r>
    </w:p>
    <w:p w:rsidR="005C11DB" w:rsidRPr="00973C17" w:rsidRDefault="00CB3E1B" w:rsidP="00BB38DC">
      <w:pPr>
        <w:pStyle w:val="a4"/>
        <w:shd w:val="clear" w:color="auto" w:fill="FFFFFF"/>
        <w:ind w:left="0"/>
        <w:jc w:val="center"/>
        <w:rPr>
          <w:sz w:val="26"/>
          <w:szCs w:val="26"/>
        </w:rPr>
      </w:pPr>
      <w:r w:rsidRPr="00973C17">
        <w:rPr>
          <w:b/>
          <w:color w:val="000000"/>
          <w:sz w:val="26"/>
          <w:szCs w:val="26"/>
        </w:rPr>
        <w:t>3.</w:t>
      </w:r>
      <w:r w:rsidR="005C11DB" w:rsidRPr="00973C17">
        <w:rPr>
          <w:b/>
          <w:color w:val="000000"/>
          <w:sz w:val="26"/>
          <w:szCs w:val="26"/>
        </w:rPr>
        <w:t>ОБЯЗАННОСТИ СТОРОН</w:t>
      </w:r>
    </w:p>
    <w:p w:rsidR="005C11DB" w:rsidRDefault="005C2B64" w:rsidP="005C11DB">
      <w:pPr>
        <w:shd w:val="clear" w:color="auto" w:fill="FFFFFF"/>
        <w:tabs>
          <w:tab w:val="left" w:pos="374"/>
        </w:tabs>
        <w:ind w:firstLine="709"/>
        <w:jc w:val="both"/>
        <w:rPr>
          <w:b/>
          <w:color w:val="000000"/>
          <w:spacing w:val="-4"/>
          <w:sz w:val="26"/>
          <w:szCs w:val="26"/>
        </w:rPr>
      </w:pPr>
      <w:r w:rsidRPr="00973C17">
        <w:rPr>
          <w:b/>
          <w:color w:val="000000"/>
          <w:sz w:val="26"/>
          <w:szCs w:val="26"/>
        </w:rPr>
        <w:t>3</w:t>
      </w:r>
      <w:r w:rsidR="005C11DB" w:rsidRPr="00973C17">
        <w:rPr>
          <w:b/>
          <w:color w:val="000000"/>
          <w:sz w:val="26"/>
          <w:szCs w:val="26"/>
        </w:rPr>
        <w:t>.1.</w:t>
      </w:r>
      <w:r w:rsidR="005C11DB" w:rsidRPr="00973C17">
        <w:rPr>
          <w:b/>
          <w:color w:val="000000"/>
          <w:sz w:val="26"/>
          <w:szCs w:val="26"/>
        </w:rPr>
        <w:tab/>
      </w:r>
      <w:r w:rsidR="005C11DB" w:rsidRPr="00973C17">
        <w:rPr>
          <w:b/>
          <w:sz w:val="26"/>
          <w:szCs w:val="26"/>
        </w:rPr>
        <w:t>Исполнитель</w:t>
      </w:r>
      <w:r w:rsidR="005C11DB" w:rsidRPr="00973C17">
        <w:rPr>
          <w:b/>
          <w:color w:val="000000"/>
          <w:spacing w:val="-4"/>
          <w:sz w:val="26"/>
          <w:szCs w:val="26"/>
        </w:rPr>
        <w:t xml:space="preserve"> обязуется:</w:t>
      </w:r>
    </w:p>
    <w:p w:rsidR="005D5AF5" w:rsidRDefault="005D5AF5" w:rsidP="005C11DB">
      <w:pPr>
        <w:shd w:val="clear" w:color="auto" w:fill="FFFFFF"/>
        <w:tabs>
          <w:tab w:val="left" w:pos="374"/>
        </w:tabs>
        <w:ind w:firstLine="709"/>
        <w:jc w:val="both"/>
        <w:rPr>
          <w:color w:val="000000"/>
          <w:spacing w:val="-4"/>
          <w:sz w:val="26"/>
          <w:szCs w:val="26"/>
        </w:rPr>
      </w:pPr>
      <w:r w:rsidRPr="005D5AF5">
        <w:rPr>
          <w:color w:val="000000"/>
          <w:spacing w:val="-4"/>
          <w:sz w:val="26"/>
          <w:szCs w:val="26"/>
        </w:rPr>
        <w:t>3.1.1.</w:t>
      </w:r>
      <w:r>
        <w:rPr>
          <w:color w:val="000000"/>
          <w:spacing w:val="-4"/>
          <w:sz w:val="26"/>
          <w:szCs w:val="26"/>
        </w:rPr>
        <w:t xml:space="preserve">  Осуществлять круглосуточный мониторинг состояния охраны Объектов.</w:t>
      </w:r>
    </w:p>
    <w:p w:rsidR="005D5AF5" w:rsidRPr="005D5AF5" w:rsidRDefault="005D5AF5" w:rsidP="005C11DB">
      <w:pPr>
        <w:shd w:val="clear" w:color="auto" w:fill="FFFFFF"/>
        <w:tabs>
          <w:tab w:val="left" w:pos="374"/>
        </w:tabs>
        <w:ind w:firstLine="709"/>
        <w:jc w:val="both"/>
        <w:rPr>
          <w:sz w:val="26"/>
          <w:szCs w:val="26"/>
        </w:rPr>
      </w:pPr>
      <w:r>
        <w:rPr>
          <w:color w:val="000000"/>
          <w:spacing w:val="-4"/>
          <w:sz w:val="26"/>
          <w:szCs w:val="26"/>
        </w:rPr>
        <w:t>3.1.2.  Информировать уполномоченного представителя заказчик</w:t>
      </w:r>
      <w:r w:rsidR="0096288F">
        <w:rPr>
          <w:color w:val="000000"/>
          <w:spacing w:val="-4"/>
          <w:sz w:val="26"/>
          <w:szCs w:val="26"/>
        </w:rPr>
        <w:t xml:space="preserve">а в </w:t>
      </w:r>
      <w:r w:rsidR="00B72C86">
        <w:rPr>
          <w:color w:val="000000"/>
          <w:spacing w:val="-4"/>
          <w:sz w:val="26"/>
          <w:szCs w:val="26"/>
        </w:rPr>
        <w:t>случае не</w:t>
      </w:r>
      <w:r w:rsidR="0096288F">
        <w:rPr>
          <w:color w:val="000000"/>
          <w:spacing w:val="-4"/>
          <w:sz w:val="26"/>
          <w:szCs w:val="26"/>
        </w:rPr>
        <w:t xml:space="preserve"> </w:t>
      </w:r>
      <w:r w:rsidR="0096288F">
        <w:rPr>
          <w:color w:val="000000"/>
          <w:spacing w:val="-4"/>
          <w:sz w:val="26"/>
          <w:szCs w:val="26"/>
        </w:rPr>
        <w:lastRenderedPageBreak/>
        <w:t>постановки</w:t>
      </w:r>
      <w:r>
        <w:rPr>
          <w:color w:val="000000"/>
          <w:spacing w:val="-4"/>
          <w:sz w:val="26"/>
          <w:szCs w:val="26"/>
        </w:rPr>
        <w:t xml:space="preserve"> Объектов под охрану в нерабочее время.</w:t>
      </w:r>
    </w:p>
    <w:p w:rsidR="005C11DB" w:rsidRDefault="00CB3E1B" w:rsidP="005C11DB">
      <w:pPr>
        <w:shd w:val="clear" w:color="auto" w:fill="FFFFFF"/>
        <w:tabs>
          <w:tab w:val="left" w:pos="0"/>
        </w:tabs>
        <w:ind w:firstLine="709"/>
        <w:jc w:val="both"/>
        <w:rPr>
          <w:color w:val="000000"/>
          <w:spacing w:val="-3"/>
          <w:sz w:val="26"/>
          <w:szCs w:val="26"/>
        </w:rPr>
      </w:pPr>
      <w:r w:rsidRPr="00973C17">
        <w:rPr>
          <w:color w:val="000000"/>
          <w:sz w:val="26"/>
          <w:szCs w:val="26"/>
        </w:rPr>
        <w:t>3</w:t>
      </w:r>
      <w:r w:rsidR="005D5AF5">
        <w:rPr>
          <w:color w:val="000000"/>
          <w:sz w:val="26"/>
          <w:szCs w:val="26"/>
        </w:rPr>
        <w:t>.1.3</w:t>
      </w:r>
      <w:r w:rsidR="005C11DB" w:rsidRPr="00973C17">
        <w:rPr>
          <w:color w:val="000000"/>
          <w:sz w:val="26"/>
          <w:szCs w:val="26"/>
        </w:rPr>
        <w:t>.</w:t>
      </w:r>
      <w:r w:rsidR="005C11DB" w:rsidRPr="00973C17">
        <w:rPr>
          <w:color w:val="000000"/>
          <w:sz w:val="26"/>
          <w:szCs w:val="26"/>
        </w:rPr>
        <w:tab/>
      </w:r>
      <w:r w:rsidR="005C11DB" w:rsidRPr="00973C17">
        <w:rPr>
          <w:color w:val="000000"/>
          <w:spacing w:val="4"/>
          <w:sz w:val="26"/>
          <w:szCs w:val="26"/>
        </w:rPr>
        <w:t>При получении н</w:t>
      </w:r>
      <w:r w:rsidR="00833C6E">
        <w:rPr>
          <w:color w:val="000000"/>
          <w:spacing w:val="4"/>
          <w:sz w:val="26"/>
          <w:szCs w:val="26"/>
        </w:rPr>
        <w:t xml:space="preserve">а ПЦН </w:t>
      </w:r>
      <w:r w:rsidR="00B308AB">
        <w:rPr>
          <w:color w:val="000000"/>
          <w:spacing w:val="4"/>
          <w:sz w:val="26"/>
          <w:szCs w:val="26"/>
        </w:rPr>
        <w:t>тревожного сообщения с Комплекса</w:t>
      </w:r>
      <w:r w:rsidR="005C11DB" w:rsidRPr="00973C17">
        <w:rPr>
          <w:color w:val="000000"/>
          <w:spacing w:val="4"/>
          <w:sz w:val="26"/>
          <w:szCs w:val="26"/>
        </w:rPr>
        <w:t xml:space="preserve">, </w:t>
      </w:r>
      <w:r w:rsidR="005C11DB" w:rsidRPr="00973C17">
        <w:rPr>
          <w:color w:val="000000"/>
          <w:spacing w:val="-1"/>
          <w:sz w:val="26"/>
          <w:szCs w:val="26"/>
        </w:rPr>
        <w:t>обеспечить его регистраци</w:t>
      </w:r>
      <w:r w:rsidR="00B308AB">
        <w:rPr>
          <w:color w:val="000000"/>
          <w:spacing w:val="-1"/>
          <w:sz w:val="26"/>
          <w:szCs w:val="26"/>
        </w:rPr>
        <w:t>ю и направить МГ</w:t>
      </w:r>
      <w:r w:rsidR="005C11DB" w:rsidRPr="00973C17">
        <w:rPr>
          <w:color w:val="000000"/>
          <w:spacing w:val="-1"/>
          <w:sz w:val="26"/>
          <w:szCs w:val="26"/>
        </w:rPr>
        <w:t xml:space="preserve"> к </w:t>
      </w:r>
      <w:r w:rsidR="00B308AB">
        <w:rPr>
          <w:color w:val="000000"/>
          <w:spacing w:val="4"/>
          <w:sz w:val="26"/>
          <w:szCs w:val="26"/>
        </w:rPr>
        <w:t>Объекту</w:t>
      </w:r>
      <w:r w:rsidR="005C11DB" w:rsidRPr="00973C17">
        <w:rPr>
          <w:color w:val="000000"/>
          <w:spacing w:val="4"/>
          <w:sz w:val="26"/>
          <w:szCs w:val="26"/>
        </w:rPr>
        <w:t xml:space="preserve"> в кратчайшие сроки и по кратчайшему расстоянию, </w:t>
      </w:r>
      <w:proofErr w:type="gramStart"/>
      <w:r w:rsidR="005C11DB" w:rsidRPr="00973C17">
        <w:rPr>
          <w:color w:val="000000"/>
          <w:spacing w:val="4"/>
          <w:sz w:val="26"/>
          <w:szCs w:val="26"/>
        </w:rPr>
        <w:t>принять  меры</w:t>
      </w:r>
      <w:proofErr w:type="gramEnd"/>
      <w:r w:rsidR="005C11DB" w:rsidRPr="00973C17">
        <w:rPr>
          <w:color w:val="000000"/>
          <w:spacing w:val="4"/>
          <w:sz w:val="26"/>
          <w:szCs w:val="26"/>
        </w:rPr>
        <w:t xml:space="preserve"> к задержанию лиц, совершающих </w:t>
      </w:r>
      <w:r w:rsidR="005C11DB" w:rsidRPr="00973C17">
        <w:rPr>
          <w:color w:val="000000"/>
          <w:spacing w:val="-3"/>
          <w:sz w:val="26"/>
          <w:szCs w:val="26"/>
        </w:rPr>
        <w:t>противоправные действия.</w:t>
      </w:r>
      <w:r w:rsidR="000D0E60">
        <w:rPr>
          <w:color w:val="000000"/>
          <w:spacing w:val="-3"/>
          <w:sz w:val="26"/>
          <w:szCs w:val="26"/>
        </w:rPr>
        <w:t xml:space="preserve"> </w:t>
      </w:r>
      <w:r w:rsidR="005C11DB" w:rsidRPr="00973C17">
        <w:rPr>
          <w:color w:val="000000"/>
          <w:spacing w:val="-3"/>
          <w:sz w:val="26"/>
          <w:szCs w:val="26"/>
        </w:rPr>
        <w:t>Врем</w:t>
      </w:r>
      <w:r w:rsidR="00B308AB">
        <w:rPr>
          <w:color w:val="000000"/>
          <w:spacing w:val="-3"/>
          <w:sz w:val="26"/>
          <w:szCs w:val="26"/>
        </w:rPr>
        <w:t>я реагирования МГ</w:t>
      </w:r>
      <w:r w:rsidR="005C11DB" w:rsidRPr="00973C17">
        <w:rPr>
          <w:color w:val="000000"/>
          <w:spacing w:val="-3"/>
          <w:sz w:val="26"/>
          <w:szCs w:val="26"/>
        </w:rPr>
        <w:t xml:space="preserve"> должно соответствовать </w:t>
      </w:r>
      <w:r w:rsidR="005C11DB" w:rsidRPr="00973C17">
        <w:rPr>
          <w:sz w:val="26"/>
          <w:szCs w:val="26"/>
        </w:rPr>
        <w:t>(</w:t>
      </w:r>
      <w:r w:rsidR="005C11DB" w:rsidRPr="00973C17">
        <w:rPr>
          <w:color w:val="000000"/>
          <w:spacing w:val="-3"/>
          <w:sz w:val="26"/>
          <w:szCs w:val="26"/>
        </w:rPr>
        <w:t xml:space="preserve">Приложение № 4), но не превышать </w:t>
      </w:r>
      <w:r w:rsidR="008E146C">
        <w:rPr>
          <w:color w:val="000000"/>
          <w:spacing w:val="-3"/>
          <w:sz w:val="26"/>
          <w:szCs w:val="26"/>
        </w:rPr>
        <w:t>1</w:t>
      </w:r>
      <w:r w:rsidR="005C11DB" w:rsidRPr="00973C17">
        <w:rPr>
          <w:color w:val="000000"/>
          <w:spacing w:val="-3"/>
          <w:sz w:val="26"/>
          <w:szCs w:val="26"/>
        </w:rPr>
        <w:t>0 минут</w:t>
      </w:r>
      <w:r w:rsidR="000D0E60">
        <w:rPr>
          <w:color w:val="000000"/>
          <w:spacing w:val="-3"/>
          <w:sz w:val="26"/>
          <w:szCs w:val="26"/>
        </w:rPr>
        <w:t xml:space="preserve">.  В случае </w:t>
      </w:r>
      <w:r w:rsidR="00F9362C">
        <w:rPr>
          <w:color w:val="000000"/>
          <w:spacing w:val="-3"/>
          <w:sz w:val="26"/>
          <w:szCs w:val="26"/>
        </w:rPr>
        <w:t>обнаружения загорания (пожара) Исполнитель обязан</w:t>
      </w:r>
      <w:r w:rsidR="000D0E60">
        <w:rPr>
          <w:color w:val="000000"/>
          <w:spacing w:val="-3"/>
          <w:sz w:val="26"/>
          <w:szCs w:val="26"/>
        </w:rPr>
        <w:t xml:space="preserve"> немедленно </w:t>
      </w:r>
      <w:r w:rsidR="00F9362C">
        <w:rPr>
          <w:color w:val="000000"/>
          <w:spacing w:val="-3"/>
          <w:sz w:val="26"/>
          <w:szCs w:val="26"/>
        </w:rPr>
        <w:t>сообщить о происшествии в ближайшее подразделение</w:t>
      </w:r>
      <w:r w:rsidR="000D0E60">
        <w:rPr>
          <w:color w:val="000000"/>
          <w:spacing w:val="-3"/>
          <w:sz w:val="26"/>
          <w:szCs w:val="26"/>
        </w:rPr>
        <w:t xml:space="preserve"> пожарн</w:t>
      </w:r>
      <w:r w:rsidR="00F9362C">
        <w:rPr>
          <w:color w:val="000000"/>
          <w:spacing w:val="-3"/>
          <w:sz w:val="26"/>
          <w:szCs w:val="26"/>
        </w:rPr>
        <w:t>ой охраны или ЕДДС (Единая дежурно-диспетчерская служба) по номеру телефона «112»</w:t>
      </w:r>
      <w:r w:rsidR="005C11DB" w:rsidRPr="00973C17">
        <w:rPr>
          <w:color w:val="000000"/>
          <w:spacing w:val="-3"/>
          <w:sz w:val="26"/>
          <w:szCs w:val="26"/>
        </w:rPr>
        <w:t>;</w:t>
      </w:r>
    </w:p>
    <w:p w:rsidR="005C11DB" w:rsidRPr="00973C17" w:rsidRDefault="00CB3E1B" w:rsidP="005C11DB">
      <w:pPr>
        <w:shd w:val="clear" w:color="auto" w:fill="FFFFFF"/>
        <w:tabs>
          <w:tab w:val="left" w:pos="641"/>
        </w:tabs>
        <w:ind w:firstLine="709"/>
        <w:jc w:val="both"/>
        <w:rPr>
          <w:color w:val="000000"/>
          <w:spacing w:val="2"/>
          <w:sz w:val="26"/>
          <w:szCs w:val="26"/>
        </w:rPr>
      </w:pPr>
      <w:r w:rsidRPr="00973C17">
        <w:rPr>
          <w:color w:val="000000"/>
          <w:spacing w:val="-3"/>
          <w:sz w:val="26"/>
          <w:szCs w:val="26"/>
        </w:rPr>
        <w:t>3</w:t>
      </w:r>
      <w:r w:rsidR="005D5AF5">
        <w:rPr>
          <w:color w:val="000000"/>
          <w:spacing w:val="-3"/>
          <w:sz w:val="26"/>
          <w:szCs w:val="26"/>
        </w:rPr>
        <w:t>.1.4</w:t>
      </w:r>
      <w:r w:rsidR="005C11DB" w:rsidRPr="00973C17">
        <w:rPr>
          <w:color w:val="000000"/>
          <w:spacing w:val="-3"/>
          <w:sz w:val="26"/>
          <w:szCs w:val="26"/>
        </w:rPr>
        <w:t xml:space="preserve">. </w:t>
      </w:r>
      <w:r w:rsidR="00B308AB">
        <w:rPr>
          <w:color w:val="000000"/>
          <w:spacing w:val="4"/>
          <w:sz w:val="26"/>
          <w:szCs w:val="26"/>
        </w:rPr>
        <w:t>При получении тревожного</w:t>
      </w:r>
      <w:r w:rsidR="005C11DB" w:rsidRPr="00973C17">
        <w:rPr>
          <w:color w:val="000000"/>
          <w:spacing w:val="4"/>
          <w:sz w:val="26"/>
          <w:szCs w:val="26"/>
        </w:rPr>
        <w:t xml:space="preserve"> </w:t>
      </w:r>
      <w:r w:rsidR="00B308AB">
        <w:rPr>
          <w:spacing w:val="4"/>
          <w:sz w:val="26"/>
          <w:szCs w:val="26"/>
        </w:rPr>
        <w:t>сообщения с Комплекса</w:t>
      </w:r>
      <w:r w:rsidR="005C11DB" w:rsidRPr="00973C17">
        <w:rPr>
          <w:spacing w:val="4"/>
          <w:sz w:val="26"/>
          <w:szCs w:val="26"/>
        </w:rPr>
        <w:t xml:space="preserve"> и отсутствии </w:t>
      </w:r>
      <w:r w:rsidR="005C11DB" w:rsidRPr="00973C17">
        <w:rPr>
          <w:spacing w:val="-1"/>
          <w:sz w:val="26"/>
          <w:szCs w:val="26"/>
        </w:rPr>
        <w:t>п</w:t>
      </w:r>
      <w:r w:rsidR="00B308AB">
        <w:rPr>
          <w:spacing w:val="-1"/>
          <w:sz w:val="26"/>
          <w:szCs w:val="26"/>
        </w:rPr>
        <w:t>ризнаков нарушения целостности Объекта</w:t>
      </w:r>
      <w:r w:rsidR="005C11DB" w:rsidRPr="00973C17">
        <w:rPr>
          <w:spacing w:val="-1"/>
          <w:sz w:val="26"/>
          <w:szCs w:val="26"/>
        </w:rPr>
        <w:t xml:space="preserve">, сданного под охрану, </w:t>
      </w:r>
      <w:r w:rsidR="005C11DB" w:rsidRPr="00973C17">
        <w:rPr>
          <w:spacing w:val="2"/>
          <w:sz w:val="26"/>
          <w:szCs w:val="26"/>
        </w:rPr>
        <w:t xml:space="preserve">сообщить об этом уполномоченному представителю </w:t>
      </w:r>
      <w:r w:rsidR="005C11DB" w:rsidRPr="00973C17">
        <w:rPr>
          <w:sz w:val="26"/>
          <w:szCs w:val="26"/>
        </w:rPr>
        <w:t>Заказчика</w:t>
      </w:r>
      <w:r w:rsidR="005C11DB" w:rsidRPr="00973C17">
        <w:rPr>
          <w:spacing w:val="2"/>
          <w:sz w:val="26"/>
          <w:szCs w:val="26"/>
        </w:rPr>
        <w:t>. При необходимости совместно с уполномоченным представителем</w:t>
      </w:r>
      <w:r w:rsidR="005C11DB" w:rsidRPr="00973C17">
        <w:rPr>
          <w:color w:val="000000"/>
          <w:spacing w:val="2"/>
          <w:sz w:val="26"/>
          <w:szCs w:val="26"/>
        </w:rPr>
        <w:t xml:space="preserve"> </w:t>
      </w:r>
      <w:r w:rsidR="005C11DB" w:rsidRPr="00973C17">
        <w:rPr>
          <w:sz w:val="26"/>
          <w:szCs w:val="26"/>
        </w:rPr>
        <w:t>Заказчик</w:t>
      </w:r>
      <w:r w:rsidR="00B308AB">
        <w:rPr>
          <w:color w:val="000000"/>
          <w:spacing w:val="2"/>
          <w:sz w:val="26"/>
          <w:szCs w:val="26"/>
        </w:rPr>
        <w:t>а</w:t>
      </w:r>
      <w:r w:rsidR="005C11DB" w:rsidRPr="00973C17">
        <w:rPr>
          <w:color w:val="000000"/>
          <w:spacing w:val="2"/>
          <w:sz w:val="26"/>
          <w:szCs w:val="26"/>
        </w:rPr>
        <w:t xml:space="preserve"> произвести проверку помещен</w:t>
      </w:r>
      <w:r w:rsidR="000D64FF">
        <w:rPr>
          <w:color w:val="000000"/>
          <w:spacing w:val="2"/>
          <w:sz w:val="26"/>
          <w:szCs w:val="26"/>
        </w:rPr>
        <w:t xml:space="preserve">ий и произвести </w:t>
      </w:r>
      <w:proofErr w:type="spellStart"/>
      <w:r w:rsidR="000D64FF">
        <w:rPr>
          <w:color w:val="000000"/>
          <w:spacing w:val="2"/>
          <w:sz w:val="26"/>
          <w:szCs w:val="26"/>
        </w:rPr>
        <w:t>перепостановку</w:t>
      </w:r>
      <w:proofErr w:type="spellEnd"/>
      <w:r w:rsidR="000D64FF">
        <w:rPr>
          <w:color w:val="000000"/>
          <w:spacing w:val="2"/>
          <w:sz w:val="26"/>
          <w:szCs w:val="26"/>
        </w:rPr>
        <w:t xml:space="preserve"> О</w:t>
      </w:r>
      <w:r w:rsidR="005C11DB" w:rsidRPr="00973C17">
        <w:rPr>
          <w:color w:val="000000"/>
          <w:spacing w:val="2"/>
          <w:sz w:val="26"/>
          <w:szCs w:val="26"/>
        </w:rPr>
        <w:t>бъекта под охрану;</w:t>
      </w:r>
    </w:p>
    <w:p w:rsidR="005C11DB" w:rsidRPr="00973C17" w:rsidRDefault="00CB3E1B" w:rsidP="005C11DB">
      <w:pPr>
        <w:shd w:val="clear" w:color="auto" w:fill="FFFFFF"/>
        <w:tabs>
          <w:tab w:val="left" w:pos="547"/>
        </w:tabs>
        <w:ind w:firstLine="709"/>
        <w:jc w:val="both"/>
        <w:rPr>
          <w:color w:val="000000"/>
          <w:spacing w:val="-2"/>
          <w:sz w:val="26"/>
          <w:szCs w:val="26"/>
        </w:rPr>
      </w:pPr>
      <w:r w:rsidRPr="00973C17">
        <w:rPr>
          <w:color w:val="000000"/>
          <w:sz w:val="26"/>
          <w:szCs w:val="26"/>
        </w:rPr>
        <w:t>3</w:t>
      </w:r>
      <w:r w:rsidR="005D5AF5">
        <w:rPr>
          <w:color w:val="000000"/>
          <w:sz w:val="26"/>
          <w:szCs w:val="26"/>
        </w:rPr>
        <w:t>.1.5</w:t>
      </w:r>
      <w:r w:rsidR="005C11DB" w:rsidRPr="00973C17">
        <w:rPr>
          <w:color w:val="000000"/>
          <w:sz w:val="26"/>
          <w:szCs w:val="26"/>
        </w:rPr>
        <w:t>.</w:t>
      </w:r>
      <w:r w:rsidR="005C11DB" w:rsidRPr="00973C17">
        <w:rPr>
          <w:color w:val="000000"/>
          <w:sz w:val="26"/>
          <w:szCs w:val="26"/>
        </w:rPr>
        <w:tab/>
      </w:r>
      <w:r w:rsidR="005C11DB" w:rsidRPr="00973C17">
        <w:rPr>
          <w:color w:val="000000"/>
          <w:spacing w:val="-1"/>
          <w:sz w:val="26"/>
          <w:szCs w:val="26"/>
        </w:rPr>
        <w:t>При обнаружении п</w:t>
      </w:r>
      <w:r w:rsidR="00B308AB">
        <w:rPr>
          <w:color w:val="000000"/>
          <w:spacing w:val="-1"/>
          <w:sz w:val="26"/>
          <w:szCs w:val="26"/>
        </w:rPr>
        <w:t xml:space="preserve">ризнаков нарушения целостности </w:t>
      </w:r>
      <w:r w:rsidR="005C11DB" w:rsidRPr="00973C17">
        <w:rPr>
          <w:color w:val="000000"/>
          <w:spacing w:val="-1"/>
          <w:sz w:val="26"/>
          <w:szCs w:val="26"/>
        </w:rPr>
        <w:t>Объект</w:t>
      </w:r>
      <w:r w:rsidR="00B308AB">
        <w:rPr>
          <w:spacing w:val="-1"/>
          <w:sz w:val="26"/>
          <w:szCs w:val="26"/>
        </w:rPr>
        <w:t>а</w:t>
      </w:r>
      <w:r w:rsidR="005C11DB" w:rsidRPr="00973C17">
        <w:rPr>
          <w:spacing w:val="-1"/>
          <w:sz w:val="26"/>
          <w:szCs w:val="26"/>
        </w:rPr>
        <w:t>,</w:t>
      </w:r>
      <w:r w:rsidR="005C11DB" w:rsidRPr="00973C17">
        <w:rPr>
          <w:color w:val="000000"/>
          <w:spacing w:val="-1"/>
          <w:sz w:val="26"/>
          <w:szCs w:val="26"/>
        </w:rPr>
        <w:t xml:space="preserve"> сданного под охрану, </w:t>
      </w:r>
      <w:r w:rsidR="005C11DB" w:rsidRPr="00973C17">
        <w:rPr>
          <w:color w:val="000000"/>
          <w:spacing w:val="2"/>
          <w:sz w:val="26"/>
          <w:szCs w:val="26"/>
        </w:rPr>
        <w:t xml:space="preserve">сообщить об этом уполномоченному представителю </w:t>
      </w:r>
      <w:r w:rsidR="005C11DB" w:rsidRPr="00973C17">
        <w:rPr>
          <w:sz w:val="26"/>
          <w:szCs w:val="26"/>
        </w:rPr>
        <w:t>Заказчик</w:t>
      </w:r>
      <w:r w:rsidR="00B308AB">
        <w:rPr>
          <w:color w:val="000000"/>
          <w:spacing w:val="2"/>
          <w:sz w:val="26"/>
          <w:szCs w:val="26"/>
        </w:rPr>
        <w:t>а</w:t>
      </w:r>
      <w:r w:rsidR="005C11DB" w:rsidRPr="00973C17">
        <w:rPr>
          <w:color w:val="000000"/>
          <w:spacing w:val="2"/>
          <w:sz w:val="26"/>
          <w:szCs w:val="26"/>
        </w:rPr>
        <w:t>. Обеспечить, н</w:t>
      </w:r>
      <w:r w:rsidR="00B308AB">
        <w:rPr>
          <w:color w:val="000000"/>
          <w:spacing w:val="2"/>
          <w:sz w:val="26"/>
          <w:szCs w:val="26"/>
        </w:rPr>
        <w:t>е проникая на Объект</w:t>
      </w:r>
      <w:r w:rsidR="005C11DB" w:rsidRPr="00973C17">
        <w:rPr>
          <w:color w:val="000000"/>
          <w:spacing w:val="2"/>
          <w:sz w:val="26"/>
          <w:szCs w:val="26"/>
        </w:rPr>
        <w:t xml:space="preserve">, </w:t>
      </w:r>
      <w:r w:rsidR="005C11DB" w:rsidRPr="00973C17">
        <w:rPr>
          <w:color w:val="000000"/>
          <w:spacing w:val="-2"/>
          <w:sz w:val="26"/>
          <w:szCs w:val="26"/>
        </w:rPr>
        <w:t>неприкосновенность места происшествия до момента прибытия</w:t>
      </w:r>
      <w:r w:rsidR="00B308AB">
        <w:rPr>
          <w:color w:val="000000"/>
          <w:spacing w:val="-2"/>
          <w:sz w:val="26"/>
          <w:szCs w:val="26"/>
        </w:rPr>
        <w:t xml:space="preserve"> уполномоченного</w:t>
      </w:r>
      <w:r w:rsidR="005C11DB" w:rsidRPr="00973C17">
        <w:rPr>
          <w:color w:val="000000"/>
          <w:spacing w:val="-2"/>
          <w:sz w:val="26"/>
          <w:szCs w:val="26"/>
        </w:rPr>
        <w:t xml:space="preserve"> представителя </w:t>
      </w:r>
      <w:r w:rsidR="005C11DB" w:rsidRPr="00973C17">
        <w:rPr>
          <w:sz w:val="26"/>
          <w:szCs w:val="26"/>
        </w:rPr>
        <w:t>Заказчик</w:t>
      </w:r>
      <w:r w:rsidR="00B308AB">
        <w:rPr>
          <w:color w:val="000000"/>
          <w:spacing w:val="-2"/>
          <w:sz w:val="26"/>
          <w:szCs w:val="26"/>
        </w:rPr>
        <w:t>а</w:t>
      </w:r>
      <w:r w:rsidR="005C11DB" w:rsidRPr="00973C17">
        <w:rPr>
          <w:color w:val="000000"/>
          <w:spacing w:val="-2"/>
          <w:sz w:val="26"/>
          <w:szCs w:val="26"/>
        </w:rPr>
        <w:t>;</w:t>
      </w:r>
    </w:p>
    <w:p w:rsidR="005C11DB" w:rsidRPr="00973C17" w:rsidRDefault="00CB3E1B" w:rsidP="005C11DB">
      <w:pPr>
        <w:shd w:val="clear" w:color="auto" w:fill="FFFFFF"/>
        <w:tabs>
          <w:tab w:val="left" w:pos="547"/>
        </w:tabs>
        <w:ind w:firstLine="709"/>
        <w:jc w:val="both"/>
        <w:rPr>
          <w:color w:val="000000"/>
          <w:spacing w:val="2"/>
          <w:sz w:val="26"/>
          <w:szCs w:val="26"/>
        </w:rPr>
      </w:pPr>
      <w:r w:rsidRPr="00973C17">
        <w:rPr>
          <w:color w:val="000000"/>
          <w:spacing w:val="-2"/>
          <w:sz w:val="26"/>
          <w:szCs w:val="26"/>
        </w:rPr>
        <w:t>3</w:t>
      </w:r>
      <w:r w:rsidR="005D5AF5">
        <w:rPr>
          <w:color w:val="000000"/>
          <w:spacing w:val="-2"/>
          <w:sz w:val="26"/>
          <w:szCs w:val="26"/>
        </w:rPr>
        <w:t>.1.6</w:t>
      </w:r>
      <w:r w:rsidR="005C11DB" w:rsidRPr="00973C17">
        <w:rPr>
          <w:color w:val="000000"/>
          <w:spacing w:val="-2"/>
          <w:sz w:val="26"/>
          <w:szCs w:val="26"/>
        </w:rPr>
        <w:t>.</w:t>
      </w:r>
      <w:r w:rsidR="005C11DB" w:rsidRPr="00973C17">
        <w:rPr>
          <w:color w:val="000000"/>
          <w:spacing w:val="2"/>
          <w:sz w:val="26"/>
          <w:szCs w:val="26"/>
        </w:rPr>
        <w:t xml:space="preserve"> Оказывать содействие уполномоченному представителю </w:t>
      </w:r>
      <w:r w:rsidR="005C11DB" w:rsidRPr="00973C17">
        <w:rPr>
          <w:sz w:val="26"/>
          <w:szCs w:val="26"/>
        </w:rPr>
        <w:t>Заказчик</w:t>
      </w:r>
      <w:r w:rsidR="00B308AB">
        <w:rPr>
          <w:color w:val="000000"/>
          <w:spacing w:val="2"/>
          <w:sz w:val="26"/>
          <w:szCs w:val="26"/>
        </w:rPr>
        <w:t>а</w:t>
      </w:r>
      <w:r w:rsidR="000D64FF">
        <w:rPr>
          <w:color w:val="000000"/>
          <w:spacing w:val="2"/>
          <w:sz w:val="26"/>
          <w:szCs w:val="26"/>
        </w:rPr>
        <w:t xml:space="preserve"> в скорейшем прибытии на О</w:t>
      </w:r>
      <w:r w:rsidR="005C11DB" w:rsidRPr="00973C17">
        <w:rPr>
          <w:color w:val="000000"/>
          <w:spacing w:val="2"/>
          <w:sz w:val="26"/>
          <w:szCs w:val="26"/>
        </w:rPr>
        <w:t xml:space="preserve">бъект, сданный под охрану в нерабочее время </w:t>
      </w:r>
      <w:r w:rsidR="000D64FF">
        <w:rPr>
          <w:color w:val="000000"/>
          <w:spacing w:val="2"/>
          <w:sz w:val="26"/>
          <w:szCs w:val="26"/>
        </w:rPr>
        <w:t xml:space="preserve">при необходимости </w:t>
      </w:r>
      <w:proofErr w:type="spellStart"/>
      <w:r w:rsidR="000D64FF">
        <w:rPr>
          <w:color w:val="000000"/>
          <w:spacing w:val="2"/>
          <w:sz w:val="26"/>
          <w:szCs w:val="26"/>
        </w:rPr>
        <w:t>перезакрытия</w:t>
      </w:r>
      <w:proofErr w:type="spellEnd"/>
      <w:r w:rsidR="000D64FF">
        <w:rPr>
          <w:color w:val="000000"/>
          <w:spacing w:val="2"/>
          <w:sz w:val="26"/>
          <w:szCs w:val="26"/>
        </w:rPr>
        <w:t xml:space="preserve"> О</w:t>
      </w:r>
      <w:r w:rsidR="005C11DB" w:rsidRPr="00973C17">
        <w:rPr>
          <w:color w:val="000000"/>
          <w:spacing w:val="2"/>
          <w:sz w:val="26"/>
          <w:szCs w:val="26"/>
        </w:rPr>
        <w:t>бъекта (предоставить транспорт);</w:t>
      </w:r>
    </w:p>
    <w:p w:rsidR="005C11DB" w:rsidRPr="00973C17" w:rsidRDefault="00CB3E1B" w:rsidP="005C11DB">
      <w:pPr>
        <w:shd w:val="clear" w:color="auto" w:fill="FFFFFF"/>
        <w:tabs>
          <w:tab w:val="left" w:pos="547"/>
        </w:tabs>
        <w:ind w:firstLine="709"/>
        <w:jc w:val="both"/>
        <w:rPr>
          <w:sz w:val="26"/>
          <w:szCs w:val="26"/>
        </w:rPr>
      </w:pPr>
      <w:r w:rsidRPr="00973C17">
        <w:rPr>
          <w:color w:val="000000"/>
          <w:spacing w:val="2"/>
          <w:sz w:val="26"/>
          <w:szCs w:val="26"/>
        </w:rPr>
        <w:t>3</w:t>
      </w:r>
      <w:r w:rsidR="005D5AF5">
        <w:rPr>
          <w:color w:val="000000"/>
          <w:spacing w:val="2"/>
          <w:sz w:val="26"/>
          <w:szCs w:val="26"/>
        </w:rPr>
        <w:t>.1.7</w:t>
      </w:r>
      <w:r w:rsidR="005C11DB" w:rsidRPr="00973C17">
        <w:rPr>
          <w:color w:val="000000"/>
          <w:spacing w:val="2"/>
          <w:sz w:val="26"/>
          <w:szCs w:val="26"/>
        </w:rPr>
        <w:t xml:space="preserve">. </w:t>
      </w:r>
      <w:r w:rsidR="005C11DB" w:rsidRPr="00973C17">
        <w:rPr>
          <w:sz w:val="26"/>
          <w:szCs w:val="26"/>
        </w:rPr>
        <w:t xml:space="preserve">Для выполнения условий договора предоставить охранное оборудование (охранный объектовый блок в сборе, кнопки тревожной сигнализации) по акту приема-передачи оборудования (Приложение № 2) и </w:t>
      </w:r>
      <w:r w:rsidR="008E146C" w:rsidRPr="00973C17">
        <w:rPr>
          <w:sz w:val="26"/>
          <w:szCs w:val="26"/>
        </w:rPr>
        <w:t>произвести его</w:t>
      </w:r>
      <w:r w:rsidR="005C11DB" w:rsidRPr="00973C17">
        <w:rPr>
          <w:sz w:val="26"/>
          <w:szCs w:val="26"/>
        </w:rPr>
        <w:t xml:space="preserve"> установку </w:t>
      </w:r>
      <w:r w:rsidR="00DE5FD0">
        <w:rPr>
          <w:sz w:val="26"/>
          <w:szCs w:val="26"/>
        </w:rPr>
        <w:t>в течение</w:t>
      </w:r>
      <w:r w:rsidR="00670795">
        <w:rPr>
          <w:sz w:val="26"/>
          <w:szCs w:val="26"/>
        </w:rPr>
        <w:t xml:space="preserve"> </w:t>
      </w:r>
      <w:r w:rsidR="004B7D57">
        <w:rPr>
          <w:sz w:val="26"/>
          <w:szCs w:val="26"/>
        </w:rPr>
        <w:t>___</w:t>
      </w:r>
      <w:r w:rsidR="00670795">
        <w:rPr>
          <w:sz w:val="26"/>
          <w:szCs w:val="26"/>
        </w:rPr>
        <w:t xml:space="preserve"> дней с</w:t>
      </w:r>
      <w:r w:rsidR="005C11DB" w:rsidRPr="00973C17">
        <w:rPr>
          <w:sz w:val="26"/>
          <w:szCs w:val="26"/>
        </w:rPr>
        <w:t xml:space="preserve"> </w:t>
      </w:r>
      <w:r w:rsidR="00353774">
        <w:rPr>
          <w:color w:val="000000"/>
          <w:sz w:val="26"/>
          <w:szCs w:val="26"/>
        </w:rPr>
        <w:t>даты подписания</w:t>
      </w:r>
      <w:r w:rsidR="00B308AB">
        <w:rPr>
          <w:color w:val="000000"/>
          <w:sz w:val="26"/>
          <w:szCs w:val="26"/>
        </w:rPr>
        <w:t xml:space="preserve"> Договор</w:t>
      </w:r>
      <w:r w:rsidR="00353774">
        <w:rPr>
          <w:color w:val="000000"/>
          <w:sz w:val="26"/>
          <w:szCs w:val="26"/>
        </w:rPr>
        <w:t>а</w:t>
      </w:r>
      <w:r w:rsidR="005C11DB" w:rsidRPr="00973C17">
        <w:rPr>
          <w:sz w:val="26"/>
          <w:szCs w:val="26"/>
        </w:rPr>
        <w:t>;</w:t>
      </w:r>
    </w:p>
    <w:p w:rsidR="004B7D57" w:rsidRDefault="00CB3E1B" w:rsidP="004B7D57">
      <w:pPr>
        <w:shd w:val="clear" w:color="auto" w:fill="FFFFFF"/>
        <w:tabs>
          <w:tab w:val="left" w:pos="547"/>
        </w:tabs>
        <w:ind w:firstLine="709"/>
        <w:jc w:val="both"/>
        <w:rPr>
          <w:sz w:val="26"/>
          <w:szCs w:val="26"/>
        </w:rPr>
      </w:pPr>
      <w:r w:rsidRPr="00973C17">
        <w:rPr>
          <w:sz w:val="26"/>
          <w:szCs w:val="26"/>
        </w:rPr>
        <w:t>3</w:t>
      </w:r>
      <w:r w:rsidR="005D5AF5">
        <w:rPr>
          <w:sz w:val="26"/>
          <w:szCs w:val="26"/>
        </w:rPr>
        <w:t>.1.8</w:t>
      </w:r>
      <w:r w:rsidR="005C11DB" w:rsidRPr="00973C17">
        <w:rPr>
          <w:sz w:val="26"/>
          <w:szCs w:val="26"/>
        </w:rPr>
        <w:t xml:space="preserve">. </w:t>
      </w:r>
      <w:r w:rsidR="004B7D57" w:rsidRPr="008E146C">
        <w:rPr>
          <w:sz w:val="26"/>
          <w:szCs w:val="26"/>
        </w:rPr>
        <w:t>Исполнитель обязуется принять объекты Заказчика под охрану по мере готовности (монтажа охранного оборудования) объектов;</w:t>
      </w:r>
    </w:p>
    <w:p w:rsidR="00F86F71" w:rsidRDefault="004B7D57" w:rsidP="005C11DB">
      <w:pPr>
        <w:shd w:val="clear" w:color="auto" w:fill="FFFFFF"/>
        <w:tabs>
          <w:tab w:val="left" w:pos="547"/>
        </w:tabs>
        <w:ind w:firstLine="709"/>
        <w:jc w:val="both"/>
        <w:rPr>
          <w:sz w:val="26"/>
          <w:szCs w:val="26"/>
        </w:rPr>
      </w:pPr>
      <w:r>
        <w:rPr>
          <w:sz w:val="26"/>
          <w:szCs w:val="26"/>
        </w:rPr>
        <w:t xml:space="preserve">3.1.9. </w:t>
      </w:r>
      <w:r w:rsidR="005C11DB" w:rsidRPr="00973C17">
        <w:rPr>
          <w:sz w:val="26"/>
          <w:szCs w:val="26"/>
        </w:rPr>
        <w:t>Не поз</w:t>
      </w:r>
      <w:r w:rsidR="00B308AB">
        <w:rPr>
          <w:sz w:val="26"/>
          <w:szCs w:val="26"/>
        </w:rPr>
        <w:t xml:space="preserve">днее </w:t>
      </w:r>
      <w:r w:rsidR="00140A6E">
        <w:rPr>
          <w:sz w:val="26"/>
          <w:szCs w:val="26"/>
        </w:rPr>
        <w:t>15</w:t>
      </w:r>
      <w:r w:rsidR="00B308AB">
        <w:rPr>
          <w:sz w:val="26"/>
          <w:szCs w:val="26"/>
        </w:rPr>
        <w:t xml:space="preserve"> дней с начала действия Д</w:t>
      </w:r>
      <w:r w:rsidR="005C11DB" w:rsidRPr="00973C17">
        <w:rPr>
          <w:sz w:val="26"/>
          <w:szCs w:val="26"/>
        </w:rPr>
        <w:t xml:space="preserve">оговора подписать у </w:t>
      </w:r>
      <w:r w:rsidR="005C11DB" w:rsidRPr="00973C17">
        <w:rPr>
          <w:color w:val="000000"/>
          <w:spacing w:val="2"/>
          <w:sz w:val="26"/>
          <w:szCs w:val="26"/>
        </w:rPr>
        <w:t xml:space="preserve">уполномоченного представителя </w:t>
      </w:r>
      <w:r w:rsidR="005C11DB" w:rsidRPr="00973C17">
        <w:rPr>
          <w:sz w:val="26"/>
          <w:szCs w:val="26"/>
        </w:rPr>
        <w:t>Заказчик</w:t>
      </w:r>
      <w:r w:rsidR="005C11DB" w:rsidRPr="00973C17">
        <w:rPr>
          <w:color w:val="000000"/>
          <w:spacing w:val="2"/>
          <w:sz w:val="26"/>
          <w:szCs w:val="26"/>
        </w:rPr>
        <w:t>а</w:t>
      </w:r>
      <w:r w:rsidR="005C11DB" w:rsidRPr="00973C17">
        <w:rPr>
          <w:sz w:val="26"/>
          <w:szCs w:val="26"/>
        </w:rPr>
        <w:t xml:space="preserve"> акты приема-пе</w:t>
      </w:r>
      <w:r w:rsidR="000D64FF">
        <w:rPr>
          <w:sz w:val="26"/>
          <w:szCs w:val="26"/>
        </w:rPr>
        <w:t>редачи оборудования и принятия О</w:t>
      </w:r>
      <w:r w:rsidR="005C11DB" w:rsidRPr="00973C17">
        <w:rPr>
          <w:sz w:val="26"/>
          <w:szCs w:val="26"/>
        </w:rPr>
        <w:t>бъектов под охрану</w:t>
      </w:r>
      <w:r w:rsidR="00B308AB">
        <w:rPr>
          <w:sz w:val="26"/>
          <w:szCs w:val="26"/>
        </w:rPr>
        <w:t xml:space="preserve"> (по каждому Объекту)</w:t>
      </w:r>
      <w:r w:rsidR="005C11DB" w:rsidRPr="00973C17">
        <w:rPr>
          <w:sz w:val="26"/>
          <w:szCs w:val="26"/>
        </w:rPr>
        <w:t>. Копии актов передать в ОО</w:t>
      </w:r>
      <w:r w:rsidR="00B308AB">
        <w:rPr>
          <w:sz w:val="26"/>
          <w:szCs w:val="26"/>
        </w:rPr>
        <w:t xml:space="preserve">ЗГТ </w:t>
      </w:r>
      <w:r w:rsidR="005C11DB" w:rsidRPr="00973C17">
        <w:rPr>
          <w:sz w:val="26"/>
          <w:szCs w:val="26"/>
        </w:rPr>
        <w:t>Заказчик</w:t>
      </w:r>
      <w:r w:rsidR="005C11DB" w:rsidRPr="00973C17">
        <w:rPr>
          <w:color w:val="000000"/>
          <w:spacing w:val="2"/>
          <w:sz w:val="26"/>
          <w:szCs w:val="26"/>
        </w:rPr>
        <w:t>а</w:t>
      </w:r>
      <w:r w:rsidR="005C11DB" w:rsidRPr="00973C17">
        <w:rPr>
          <w:sz w:val="26"/>
          <w:szCs w:val="26"/>
        </w:rPr>
        <w:t>;</w:t>
      </w:r>
      <w:r w:rsidR="00F86F71" w:rsidRPr="00F86F71">
        <w:rPr>
          <w:sz w:val="26"/>
          <w:szCs w:val="26"/>
        </w:rPr>
        <w:t xml:space="preserve"> </w:t>
      </w:r>
    </w:p>
    <w:p w:rsidR="005C11DB" w:rsidRPr="00973C17" w:rsidRDefault="004B7D57" w:rsidP="005C11DB">
      <w:pPr>
        <w:shd w:val="clear" w:color="auto" w:fill="FFFFFF"/>
        <w:tabs>
          <w:tab w:val="left" w:pos="547"/>
        </w:tabs>
        <w:ind w:firstLine="709"/>
        <w:jc w:val="both"/>
        <w:rPr>
          <w:color w:val="000000"/>
          <w:spacing w:val="2"/>
          <w:sz w:val="26"/>
          <w:szCs w:val="26"/>
        </w:rPr>
      </w:pPr>
      <w:r>
        <w:rPr>
          <w:sz w:val="26"/>
          <w:szCs w:val="26"/>
        </w:rPr>
        <w:t xml:space="preserve">3.1.10.  </w:t>
      </w:r>
      <w:r w:rsidR="00F86F71" w:rsidRPr="00973C17">
        <w:rPr>
          <w:sz w:val="26"/>
          <w:szCs w:val="26"/>
        </w:rPr>
        <w:t>Стоимость использования охранного оборудования, его установки, замены и ремонта включены в стоимость услуг;</w:t>
      </w:r>
    </w:p>
    <w:p w:rsidR="005C11DB" w:rsidRPr="00973C17"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z w:val="26"/>
          <w:szCs w:val="26"/>
        </w:rPr>
        <w:t>3</w:t>
      </w:r>
      <w:r w:rsidR="005D5AF5">
        <w:rPr>
          <w:rFonts w:ascii="Times New Roman" w:hAnsi="Times New Roman" w:cs="Times New Roman"/>
          <w:sz w:val="26"/>
          <w:szCs w:val="26"/>
        </w:rPr>
        <w:t>.1.1</w:t>
      </w:r>
      <w:r w:rsidR="004B7D57">
        <w:rPr>
          <w:rFonts w:ascii="Times New Roman" w:hAnsi="Times New Roman" w:cs="Times New Roman"/>
          <w:sz w:val="26"/>
          <w:szCs w:val="26"/>
        </w:rPr>
        <w:t>1</w:t>
      </w:r>
      <w:r w:rsidR="005C11DB" w:rsidRPr="00973C17">
        <w:rPr>
          <w:rFonts w:ascii="Times New Roman" w:hAnsi="Times New Roman" w:cs="Times New Roman"/>
          <w:sz w:val="26"/>
          <w:szCs w:val="26"/>
        </w:rPr>
        <w:t xml:space="preserve">. В случае выхода из строя </w:t>
      </w:r>
      <w:r w:rsidR="00537450">
        <w:rPr>
          <w:rFonts w:ascii="Times New Roman" w:hAnsi="Times New Roman" w:cs="Times New Roman"/>
          <w:sz w:val="26"/>
          <w:szCs w:val="26"/>
        </w:rPr>
        <w:t>предоставленного охранного оборудования</w:t>
      </w:r>
      <w:r w:rsidR="005C11DB" w:rsidRPr="00973C17">
        <w:rPr>
          <w:rFonts w:ascii="Times New Roman" w:hAnsi="Times New Roman" w:cs="Times New Roman"/>
          <w:sz w:val="26"/>
          <w:szCs w:val="26"/>
        </w:rPr>
        <w:t xml:space="preserve"> производить его ремонт или замену в кратчайшие сроки;</w:t>
      </w:r>
    </w:p>
    <w:p w:rsidR="005C11DB" w:rsidRPr="00973C17"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z w:val="26"/>
          <w:szCs w:val="26"/>
        </w:rPr>
        <w:t>3</w:t>
      </w:r>
      <w:r w:rsidR="005D5AF5">
        <w:rPr>
          <w:rFonts w:ascii="Times New Roman" w:hAnsi="Times New Roman" w:cs="Times New Roman"/>
          <w:sz w:val="26"/>
          <w:szCs w:val="26"/>
        </w:rPr>
        <w:t>.1.1</w:t>
      </w:r>
      <w:r w:rsidR="004B7D57">
        <w:rPr>
          <w:rFonts w:ascii="Times New Roman" w:hAnsi="Times New Roman" w:cs="Times New Roman"/>
          <w:sz w:val="26"/>
          <w:szCs w:val="26"/>
        </w:rPr>
        <w:t>2</w:t>
      </w:r>
      <w:r w:rsidR="005C11DB" w:rsidRPr="00973C17">
        <w:rPr>
          <w:rFonts w:ascii="Times New Roman" w:hAnsi="Times New Roman" w:cs="Times New Roman"/>
          <w:sz w:val="26"/>
          <w:szCs w:val="26"/>
        </w:rPr>
        <w:t xml:space="preserve">. В случае выхода из строя </w:t>
      </w:r>
      <w:r w:rsidR="00537450">
        <w:rPr>
          <w:rFonts w:ascii="Times New Roman" w:hAnsi="Times New Roman" w:cs="Times New Roman"/>
          <w:sz w:val="26"/>
          <w:szCs w:val="26"/>
        </w:rPr>
        <w:t>предоставленного охранного оборудования</w:t>
      </w:r>
      <w:r w:rsidR="005C11DB" w:rsidRPr="00973C17">
        <w:rPr>
          <w:rFonts w:ascii="Times New Roman" w:hAnsi="Times New Roman" w:cs="Times New Roman"/>
          <w:sz w:val="26"/>
          <w:szCs w:val="26"/>
        </w:rPr>
        <w:t xml:space="preserve"> и невозможности его замены или ремонта в крат</w:t>
      </w:r>
      <w:r w:rsidR="000D64FF">
        <w:rPr>
          <w:rFonts w:ascii="Times New Roman" w:hAnsi="Times New Roman" w:cs="Times New Roman"/>
          <w:sz w:val="26"/>
          <w:szCs w:val="26"/>
        </w:rPr>
        <w:t>чайшие сроки (до момента сдачи О</w:t>
      </w:r>
      <w:r w:rsidR="005C11DB" w:rsidRPr="00973C17">
        <w:rPr>
          <w:rFonts w:ascii="Times New Roman" w:hAnsi="Times New Roman" w:cs="Times New Roman"/>
          <w:sz w:val="26"/>
          <w:szCs w:val="26"/>
        </w:rPr>
        <w:t>бъекта</w:t>
      </w:r>
      <w:r w:rsidR="00B308AB">
        <w:rPr>
          <w:rFonts w:ascii="Times New Roman" w:hAnsi="Times New Roman" w:cs="Times New Roman"/>
          <w:sz w:val="26"/>
          <w:szCs w:val="26"/>
        </w:rPr>
        <w:t xml:space="preserve"> под охрану) обеспечить охрану Объекта по средствам МГ с обязательным уведомлением Заказчика</w:t>
      </w:r>
      <w:r w:rsidR="005C11DB" w:rsidRPr="00973C17">
        <w:rPr>
          <w:rFonts w:ascii="Times New Roman" w:hAnsi="Times New Roman" w:cs="Times New Roman"/>
          <w:sz w:val="26"/>
          <w:szCs w:val="26"/>
        </w:rPr>
        <w:t>;</w:t>
      </w:r>
    </w:p>
    <w:p w:rsidR="005C11DB" w:rsidRPr="00973C17"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z w:val="26"/>
          <w:szCs w:val="26"/>
        </w:rPr>
        <w:t>3</w:t>
      </w:r>
      <w:r w:rsidR="005D5AF5">
        <w:rPr>
          <w:rFonts w:ascii="Times New Roman" w:hAnsi="Times New Roman" w:cs="Times New Roman"/>
          <w:sz w:val="26"/>
          <w:szCs w:val="26"/>
        </w:rPr>
        <w:t>.1.1</w:t>
      </w:r>
      <w:r w:rsidR="004B7D57">
        <w:rPr>
          <w:rFonts w:ascii="Times New Roman" w:hAnsi="Times New Roman" w:cs="Times New Roman"/>
          <w:sz w:val="26"/>
          <w:szCs w:val="26"/>
        </w:rPr>
        <w:t>3</w:t>
      </w:r>
      <w:r w:rsidR="000D64FF">
        <w:rPr>
          <w:rFonts w:ascii="Times New Roman" w:hAnsi="Times New Roman" w:cs="Times New Roman"/>
          <w:sz w:val="26"/>
          <w:szCs w:val="26"/>
        </w:rPr>
        <w:t>. При сдаче О</w:t>
      </w:r>
      <w:r w:rsidR="005C11DB" w:rsidRPr="00973C17">
        <w:rPr>
          <w:rFonts w:ascii="Times New Roman" w:hAnsi="Times New Roman" w:cs="Times New Roman"/>
          <w:sz w:val="26"/>
          <w:szCs w:val="26"/>
        </w:rPr>
        <w:t xml:space="preserve">бъекта под охрану в течение 1 минуты </w:t>
      </w:r>
      <w:proofErr w:type="gramStart"/>
      <w:r w:rsidR="005C11DB" w:rsidRPr="00973C17">
        <w:rPr>
          <w:rFonts w:ascii="Times New Roman" w:hAnsi="Times New Roman" w:cs="Times New Roman"/>
          <w:sz w:val="26"/>
          <w:szCs w:val="26"/>
        </w:rPr>
        <w:t>уведомить</w:t>
      </w:r>
      <w:r w:rsidR="00B308AB">
        <w:rPr>
          <w:rFonts w:ascii="Times New Roman" w:hAnsi="Times New Roman" w:cs="Times New Roman"/>
          <w:sz w:val="26"/>
          <w:szCs w:val="26"/>
        </w:rPr>
        <w:t xml:space="preserve">  ответственного</w:t>
      </w:r>
      <w:proofErr w:type="gramEnd"/>
      <w:r w:rsidR="00B308AB">
        <w:rPr>
          <w:rFonts w:ascii="Times New Roman" w:hAnsi="Times New Roman" w:cs="Times New Roman"/>
          <w:sz w:val="26"/>
          <w:szCs w:val="26"/>
        </w:rPr>
        <w:t xml:space="preserve"> представителя Заказчика</w:t>
      </w:r>
      <w:r w:rsidR="000D64FF">
        <w:rPr>
          <w:rFonts w:ascii="Times New Roman" w:hAnsi="Times New Roman" w:cs="Times New Roman"/>
          <w:sz w:val="26"/>
          <w:szCs w:val="26"/>
        </w:rPr>
        <w:t xml:space="preserve"> о принятии (или не принятии) О</w:t>
      </w:r>
      <w:r w:rsidR="005C11DB" w:rsidRPr="00973C17">
        <w:rPr>
          <w:rFonts w:ascii="Times New Roman" w:hAnsi="Times New Roman" w:cs="Times New Roman"/>
          <w:sz w:val="26"/>
          <w:szCs w:val="26"/>
        </w:rPr>
        <w:t>бъекта под охрану;</w:t>
      </w:r>
    </w:p>
    <w:p w:rsidR="00DE5FD0"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z w:val="26"/>
          <w:szCs w:val="26"/>
        </w:rPr>
        <w:t>3</w:t>
      </w:r>
      <w:r w:rsidR="005D5AF5">
        <w:rPr>
          <w:rFonts w:ascii="Times New Roman" w:hAnsi="Times New Roman" w:cs="Times New Roman"/>
          <w:sz w:val="26"/>
          <w:szCs w:val="26"/>
        </w:rPr>
        <w:t>.1.1</w:t>
      </w:r>
      <w:r w:rsidR="004B7D57">
        <w:rPr>
          <w:rFonts w:ascii="Times New Roman" w:hAnsi="Times New Roman" w:cs="Times New Roman"/>
          <w:sz w:val="26"/>
          <w:szCs w:val="26"/>
        </w:rPr>
        <w:t>4</w:t>
      </w:r>
      <w:r w:rsidR="005C11DB" w:rsidRPr="00973C17">
        <w:rPr>
          <w:rFonts w:ascii="Times New Roman" w:hAnsi="Times New Roman" w:cs="Times New Roman"/>
          <w:sz w:val="26"/>
          <w:szCs w:val="26"/>
        </w:rPr>
        <w:t xml:space="preserve">. Обо всех </w:t>
      </w:r>
      <w:r w:rsidR="00670795">
        <w:rPr>
          <w:rFonts w:ascii="Times New Roman" w:hAnsi="Times New Roman" w:cs="Times New Roman"/>
          <w:sz w:val="26"/>
          <w:szCs w:val="26"/>
        </w:rPr>
        <w:t>тревожных сообщениях (</w:t>
      </w:r>
      <w:r w:rsidR="005C11DB" w:rsidRPr="00973C17">
        <w:rPr>
          <w:rFonts w:ascii="Times New Roman" w:hAnsi="Times New Roman" w:cs="Times New Roman"/>
          <w:sz w:val="26"/>
          <w:szCs w:val="26"/>
        </w:rPr>
        <w:t>проникновение, отключении эл. снабжения</w:t>
      </w:r>
      <w:r w:rsidR="00B308AB">
        <w:rPr>
          <w:rFonts w:ascii="Times New Roman" w:hAnsi="Times New Roman" w:cs="Times New Roman"/>
          <w:sz w:val="26"/>
          <w:szCs w:val="26"/>
        </w:rPr>
        <w:t>, нажатие КТС, пожар, и т. д.) Исполнитель</w:t>
      </w:r>
      <w:r w:rsidR="005C11DB" w:rsidRPr="00973C17">
        <w:rPr>
          <w:rFonts w:ascii="Times New Roman" w:hAnsi="Times New Roman" w:cs="Times New Roman"/>
          <w:sz w:val="26"/>
          <w:szCs w:val="26"/>
        </w:rPr>
        <w:t xml:space="preserve"> обязуется в течение 1 минуты </w:t>
      </w:r>
      <w:proofErr w:type="gramStart"/>
      <w:r w:rsidR="005C11DB" w:rsidRPr="00973C17">
        <w:rPr>
          <w:rFonts w:ascii="Times New Roman" w:hAnsi="Times New Roman" w:cs="Times New Roman"/>
          <w:sz w:val="26"/>
          <w:szCs w:val="26"/>
        </w:rPr>
        <w:t>уведомить</w:t>
      </w:r>
      <w:r w:rsidR="00B308AB">
        <w:rPr>
          <w:rFonts w:ascii="Times New Roman" w:hAnsi="Times New Roman" w:cs="Times New Roman"/>
          <w:sz w:val="26"/>
          <w:szCs w:val="26"/>
        </w:rPr>
        <w:t xml:space="preserve">  ответственного</w:t>
      </w:r>
      <w:proofErr w:type="gramEnd"/>
      <w:r w:rsidR="00B308AB">
        <w:rPr>
          <w:rFonts w:ascii="Times New Roman" w:hAnsi="Times New Roman" w:cs="Times New Roman"/>
          <w:sz w:val="26"/>
          <w:szCs w:val="26"/>
        </w:rPr>
        <w:t xml:space="preserve"> представителя Заказчика</w:t>
      </w:r>
      <w:r w:rsidR="005C11DB" w:rsidRPr="00973C17">
        <w:rPr>
          <w:rFonts w:ascii="Times New Roman" w:hAnsi="Times New Roman" w:cs="Times New Roman"/>
          <w:sz w:val="26"/>
          <w:szCs w:val="26"/>
        </w:rPr>
        <w:t>;</w:t>
      </w:r>
    </w:p>
    <w:p w:rsidR="005C11DB" w:rsidRDefault="005D5AF5" w:rsidP="005C11DB">
      <w:pPr>
        <w:pStyle w:val="ConsPlusNormal"/>
        <w:ind w:firstLine="709"/>
        <w:jc w:val="both"/>
        <w:rPr>
          <w:rFonts w:ascii="Times New Roman" w:hAnsi="Times New Roman" w:cs="Times New Roman"/>
          <w:spacing w:val="-2"/>
          <w:sz w:val="26"/>
          <w:szCs w:val="26"/>
        </w:rPr>
      </w:pPr>
      <w:r>
        <w:rPr>
          <w:rFonts w:ascii="Times New Roman" w:hAnsi="Times New Roman" w:cs="Times New Roman"/>
          <w:spacing w:val="-1"/>
          <w:sz w:val="26"/>
          <w:szCs w:val="26"/>
        </w:rPr>
        <w:t>3.1.1</w:t>
      </w:r>
      <w:r w:rsidR="004B7D57">
        <w:rPr>
          <w:rFonts w:ascii="Times New Roman" w:hAnsi="Times New Roman" w:cs="Times New Roman"/>
          <w:spacing w:val="-1"/>
          <w:sz w:val="26"/>
          <w:szCs w:val="26"/>
        </w:rPr>
        <w:t>5</w:t>
      </w:r>
      <w:r w:rsidR="00DE5FD0">
        <w:rPr>
          <w:rFonts w:ascii="Times New Roman" w:hAnsi="Times New Roman" w:cs="Times New Roman"/>
          <w:spacing w:val="-1"/>
          <w:sz w:val="26"/>
          <w:szCs w:val="26"/>
        </w:rPr>
        <w:t xml:space="preserve">. </w:t>
      </w:r>
      <w:r w:rsidR="00DE5FD0" w:rsidRPr="00973C17">
        <w:rPr>
          <w:rFonts w:ascii="Times New Roman" w:hAnsi="Times New Roman" w:cs="Times New Roman"/>
          <w:spacing w:val="-1"/>
          <w:sz w:val="26"/>
          <w:szCs w:val="26"/>
        </w:rPr>
        <w:t>Обо вс</w:t>
      </w:r>
      <w:r w:rsidR="000D64FF">
        <w:rPr>
          <w:rFonts w:ascii="Times New Roman" w:hAnsi="Times New Roman" w:cs="Times New Roman"/>
          <w:spacing w:val="-1"/>
          <w:sz w:val="26"/>
          <w:szCs w:val="26"/>
        </w:rPr>
        <w:t>ех происшествиях на охраняемых О</w:t>
      </w:r>
      <w:r w:rsidR="00DE5FD0" w:rsidRPr="00973C17">
        <w:rPr>
          <w:rFonts w:ascii="Times New Roman" w:hAnsi="Times New Roman" w:cs="Times New Roman"/>
          <w:spacing w:val="-1"/>
          <w:sz w:val="26"/>
          <w:szCs w:val="26"/>
        </w:rPr>
        <w:t xml:space="preserve">бъектах </w:t>
      </w:r>
      <w:r w:rsidR="00DE5FD0">
        <w:rPr>
          <w:rFonts w:ascii="Times New Roman" w:hAnsi="Times New Roman" w:cs="Times New Roman"/>
          <w:spacing w:val="-1"/>
          <w:sz w:val="26"/>
          <w:szCs w:val="26"/>
        </w:rPr>
        <w:t xml:space="preserve">незамедлительно </w:t>
      </w:r>
      <w:r w:rsidR="00DE5FD0" w:rsidRPr="00973C17">
        <w:rPr>
          <w:rFonts w:ascii="Times New Roman" w:hAnsi="Times New Roman" w:cs="Times New Roman"/>
          <w:spacing w:val="-1"/>
          <w:sz w:val="26"/>
          <w:szCs w:val="26"/>
        </w:rPr>
        <w:t xml:space="preserve">информировать </w:t>
      </w:r>
      <w:r w:rsidR="00DE5FD0" w:rsidRPr="00973C17">
        <w:rPr>
          <w:rFonts w:ascii="Times New Roman" w:hAnsi="Times New Roman" w:cs="Times New Roman"/>
          <w:sz w:val="26"/>
          <w:szCs w:val="26"/>
        </w:rPr>
        <w:t>Заказчик</w:t>
      </w:r>
      <w:r w:rsidR="00DE5FD0">
        <w:rPr>
          <w:rFonts w:ascii="Times New Roman" w:hAnsi="Times New Roman" w:cs="Times New Roman"/>
          <w:spacing w:val="-2"/>
          <w:sz w:val="26"/>
          <w:szCs w:val="26"/>
        </w:rPr>
        <w:t>а</w:t>
      </w:r>
      <w:r w:rsidR="00DE5FD0" w:rsidRPr="00973C17">
        <w:rPr>
          <w:rFonts w:ascii="Times New Roman" w:hAnsi="Times New Roman" w:cs="Times New Roman"/>
          <w:spacing w:val="-2"/>
          <w:sz w:val="26"/>
          <w:szCs w:val="26"/>
        </w:rPr>
        <w:t>;</w:t>
      </w:r>
    </w:p>
    <w:p w:rsidR="00F86F71" w:rsidRPr="00973C17" w:rsidRDefault="005D5AF5" w:rsidP="005C11DB">
      <w:pPr>
        <w:pStyle w:val="ConsPlusNormal"/>
        <w:ind w:firstLine="709"/>
        <w:jc w:val="both"/>
        <w:rPr>
          <w:rFonts w:ascii="Times New Roman" w:hAnsi="Times New Roman" w:cs="Times New Roman"/>
          <w:sz w:val="26"/>
          <w:szCs w:val="26"/>
        </w:rPr>
      </w:pPr>
      <w:r>
        <w:rPr>
          <w:rFonts w:ascii="Times New Roman" w:hAnsi="Times New Roman" w:cs="Times New Roman"/>
          <w:spacing w:val="-2"/>
          <w:sz w:val="26"/>
          <w:szCs w:val="26"/>
        </w:rPr>
        <w:t>3.1.1</w:t>
      </w:r>
      <w:r w:rsidR="004B7D57">
        <w:rPr>
          <w:rFonts w:ascii="Times New Roman" w:hAnsi="Times New Roman" w:cs="Times New Roman"/>
          <w:spacing w:val="-2"/>
          <w:sz w:val="26"/>
          <w:szCs w:val="26"/>
        </w:rPr>
        <w:t>6</w:t>
      </w:r>
      <w:r w:rsidR="00F86F71">
        <w:rPr>
          <w:rFonts w:ascii="Times New Roman" w:hAnsi="Times New Roman" w:cs="Times New Roman"/>
          <w:spacing w:val="-2"/>
          <w:sz w:val="26"/>
          <w:szCs w:val="26"/>
        </w:rPr>
        <w:t xml:space="preserve">.   </w:t>
      </w:r>
      <w:r w:rsidR="00F86F71" w:rsidRPr="00C21F7A">
        <w:rPr>
          <w:rFonts w:ascii="Times New Roman" w:hAnsi="Times New Roman" w:cs="Times New Roman"/>
          <w:spacing w:val="-2"/>
          <w:sz w:val="26"/>
          <w:szCs w:val="26"/>
        </w:rPr>
        <w:t>При выполнении условий договора Исполнитель может привлекать третьих лиц (субподрядчиков).</w:t>
      </w:r>
    </w:p>
    <w:p w:rsidR="005C11DB" w:rsidRPr="00973C17"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pacing w:val="-1"/>
          <w:sz w:val="26"/>
          <w:szCs w:val="26"/>
        </w:rPr>
        <w:t>3</w:t>
      </w:r>
      <w:r w:rsidR="005C11DB" w:rsidRPr="00973C17">
        <w:rPr>
          <w:rFonts w:ascii="Times New Roman" w:hAnsi="Times New Roman" w:cs="Times New Roman"/>
          <w:spacing w:val="-1"/>
          <w:sz w:val="26"/>
          <w:szCs w:val="26"/>
        </w:rPr>
        <w:t>.1</w:t>
      </w:r>
      <w:r w:rsidR="005D5AF5">
        <w:rPr>
          <w:rFonts w:ascii="Times New Roman" w:hAnsi="Times New Roman" w:cs="Times New Roman"/>
          <w:spacing w:val="-1"/>
          <w:sz w:val="26"/>
          <w:szCs w:val="26"/>
        </w:rPr>
        <w:t>.1</w:t>
      </w:r>
      <w:r w:rsidR="004B7D57">
        <w:rPr>
          <w:rFonts w:ascii="Times New Roman" w:hAnsi="Times New Roman" w:cs="Times New Roman"/>
          <w:spacing w:val="-1"/>
          <w:sz w:val="26"/>
          <w:szCs w:val="26"/>
        </w:rPr>
        <w:t>7</w:t>
      </w:r>
      <w:r w:rsidR="005C11DB" w:rsidRPr="00973C17">
        <w:rPr>
          <w:rFonts w:ascii="Times New Roman" w:hAnsi="Times New Roman" w:cs="Times New Roman"/>
          <w:spacing w:val="-1"/>
          <w:sz w:val="26"/>
          <w:szCs w:val="26"/>
        </w:rPr>
        <w:t xml:space="preserve">. Ежемесячно, не позднее 5 числа, по средствам электронной почты информировать </w:t>
      </w:r>
      <w:r w:rsidR="003F7B6F">
        <w:rPr>
          <w:rFonts w:ascii="Times New Roman" w:hAnsi="Times New Roman" w:cs="Times New Roman"/>
          <w:sz w:val="26"/>
          <w:szCs w:val="26"/>
        </w:rPr>
        <w:t>Заказчика</w:t>
      </w:r>
      <w:r w:rsidR="005C11DB" w:rsidRPr="00973C17">
        <w:rPr>
          <w:rFonts w:ascii="Times New Roman" w:hAnsi="Times New Roman" w:cs="Times New Roman"/>
          <w:sz w:val="26"/>
          <w:szCs w:val="26"/>
        </w:rPr>
        <w:t xml:space="preserve"> обо всех происшествиях, произошедших на охраня</w:t>
      </w:r>
      <w:r w:rsidR="000D64FF">
        <w:rPr>
          <w:rFonts w:ascii="Times New Roman" w:hAnsi="Times New Roman" w:cs="Times New Roman"/>
          <w:sz w:val="26"/>
          <w:szCs w:val="26"/>
        </w:rPr>
        <w:t>емых О</w:t>
      </w:r>
      <w:r w:rsidR="005C11DB" w:rsidRPr="00973C17">
        <w:rPr>
          <w:rFonts w:ascii="Times New Roman" w:hAnsi="Times New Roman" w:cs="Times New Roman"/>
          <w:sz w:val="26"/>
          <w:szCs w:val="26"/>
        </w:rPr>
        <w:t>бъектах за месяц (Отчет о происшествиях на охраняемых объектах Приложение № 3);</w:t>
      </w:r>
    </w:p>
    <w:p w:rsidR="005C11DB"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z w:val="26"/>
          <w:szCs w:val="26"/>
        </w:rPr>
        <w:lastRenderedPageBreak/>
        <w:t>3</w:t>
      </w:r>
      <w:r w:rsidR="005D5AF5">
        <w:rPr>
          <w:rFonts w:ascii="Times New Roman" w:hAnsi="Times New Roman" w:cs="Times New Roman"/>
          <w:sz w:val="26"/>
          <w:szCs w:val="26"/>
        </w:rPr>
        <w:t>.1.1</w:t>
      </w:r>
      <w:r w:rsidR="004B7D57">
        <w:rPr>
          <w:rFonts w:ascii="Times New Roman" w:hAnsi="Times New Roman" w:cs="Times New Roman"/>
          <w:sz w:val="26"/>
          <w:szCs w:val="26"/>
        </w:rPr>
        <w:t>8</w:t>
      </w:r>
      <w:r w:rsidR="005C11DB" w:rsidRPr="00973C17">
        <w:rPr>
          <w:rFonts w:ascii="Times New Roman" w:hAnsi="Times New Roman" w:cs="Times New Roman"/>
          <w:sz w:val="26"/>
          <w:szCs w:val="26"/>
        </w:rPr>
        <w:t>. П</w:t>
      </w:r>
      <w:r w:rsidR="000D64FF">
        <w:rPr>
          <w:rFonts w:ascii="Times New Roman" w:hAnsi="Times New Roman" w:cs="Times New Roman"/>
          <w:sz w:val="26"/>
          <w:szCs w:val="26"/>
        </w:rPr>
        <w:t>ри принятии О</w:t>
      </w:r>
      <w:r w:rsidR="005D5AF5">
        <w:rPr>
          <w:rFonts w:ascii="Times New Roman" w:hAnsi="Times New Roman" w:cs="Times New Roman"/>
          <w:sz w:val="26"/>
          <w:szCs w:val="26"/>
        </w:rPr>
        <w:t>бъектов под централизованную охрану п</w:t>
      </w:r>
      <w:r w:rsidR="005C11DB" w:rsidRPr="00973C17">
        <w:rPr>
          <w:rFonts w:ascii="Times New Roman" w:hAnsi="Times New Roman" w:cs="Times New Roman"/>
          <w:sz w:val="26"/>
          <w:szCs w:val="26"/>
        </w:rPr>
        <w:t xml:space="preserve">ередать инструкции и </w:t>
      </w:r>
      <w:r w:rsidR="003F7B6F">
        <w:rPr>
          <w:rFonts w:ascii="Times New Roman" w:hAnsi="Times New Roman" w:cs="Times New Roman"/>
          <w:sz w:val="26"/>
          <w:szCs w:val="26"/>
        </w:rPr>
        <w:t>произвести обучение персонала Заказчика</w:t>
      </w:r>
      <w:r w:rsidR="000D64FF">
        <w:rPr>
          <w:rFonts w:ascii="Times New Roman" w:hAnsi="Times New Roman" w:cs="Times New Roman"/>
          <w:sz w:val="26"/>
          <w:szCs w:val="26"/>
        </w:rPr>
        <w:t xml:space="preserve"> правилам снятия-постановки О</w:t>
      </w:r>
      <w:r w:rsidR="005C11DB" w:rsidRPr="00973C17">
        <w:rPr>
          <w:rFonts w:ascii="Times New Roman" w:hAnsi="Times New Roman" w:cs="Times New Roman"/>
          <w:sz w:val="26"/>
          <w:szCs w:val="26"/>
        </w:rPr>
        <w:t>бъ</w:t>
      </w:r>
      <w:r w:rsidR="00FF5623">
        <w:rPr>
          <w:rFonts w:ascii="Times New Roman" w:hAnsi="Times New Roman" w:cs="Times New Roman"/>
          <w:sz w:val="26"/>
          <w:szCs w:val="26"/>
        </w:rPr>
        <w:t>ектов под охрану и проверки КТС;</w:t>
      </w:r>
    </w:p>
    <w:p w:rsidR="00A26CE4" w:rsidRDefault="00A26CE4" w:rsidP="00A26CE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3.1.19.  Ежемесячно по согласованию с Заказчиком производить работы по монтажу (</w:t>
      </w:r>
      <w:proofErr w:type="spellStart"/>
      <w:r>
        <w:rPr>
          <w:rFonts w:ascii="Times New Roman" w:hAnsi="Times New Roman" w:cs="Times New Roman"/>
          <w:sz w:val="26"/>
          <w:szCs w:val="26"/>
        </w:rPr>
        <w:t>доблокировке</w:t>
      </w:r>
      <w:proofErr w:type="spellEnd"/>
      <w:r>
        <w:rPr>
          <w:rFonts w:ascii="Times New Roman" w:hAnsi="Times New Roman" w:cs="Times New Roman"/>
          <w:sz w:val="26"/>
          <w:szCs w:val="26"/>
        </w:rPr>
        <w:t xml:space="preserve">) Объектов охранной сигнализацией с целью повышения качества охраны </w:t>
      </w:r>
      <w:proofErr w:type="gramStart"/>
      <w:r>
        <w:rPr>
          <w:rFonts w:ascii="Times New Roman" w:hAnsi="Times New Roman" w:cs="Times New Roman"/>
          <w:sz w:val="26"/>
          <w:szCs w:val="26"/>
        </w:rPr>
        <w:t>в сумме</w:t>
      </w:r>
      <w:proofErr w:type="gramEnd"/>
      <w:r>
        <w:rPr>
          <w:rFonts w:ascii="Times New Roman" w:hAnsi="Times New Roman" w:cs="Times New Roman"/>
          <w:sz w:val="26"/>
          <w:szCs w:val="26"/>
        </w:rPr>
        <w:t xml:space="preserve"> не превышающей 5% от ежемесячной суммы платежа по заключенному Договору в рамках условий договора.</w:t>
      </w:r>
    </w:p>
    <w:p w:rsidR="00A26CE4" w:rsidRDefault="00A26CE4" w:rsidP="005C11DB">
      <w:pPr>
        <w:pStyle w:val="ConsPlusNormal"/>
        <w:ind w:firstLine="709"/>
        <w:jc w:val="both"/>
        <w:rPr>
          <w:rFonts w:ascii="Times New Roman" w:hAnsi="Times New Roman" w:cs="Times New Roman"/>
          <w:sz w:val="26"/>
          <w:szCs w:val="26"/>
        </w:rPr>
      </w:pPr>
    </w:p>
    <w:p w:rsidR="005C11DB" w:rsidRPr="00973C17" w:rsidRDefault="00CB3E1B" w:rsidP="005C11DB">
      <w:pPr>
        <w:shd w:val="clear" w:color="auto" w:fill="FFFFFF"/>
        <w:tabs>
          <w:tab w:val="left" w:pos="576"/>
        </w:tabs>
        <w:ind w:firstLine="709"/>
        <w:jc w:val="both"/>
        <w:rPr>
          <w:sz w:val="26"/>
          <w:szCs w:val="26"/>
        </w:rPr>
      </w:pPr>
      <w:r w:rsidRPr="00973C17">
        <w:rPr>
          <w:b/>
          <w:color w:val="000000"/>
          <w:sz w:val="26"/>
          <w:szCs w:val="26"/>
        </w:rPr>
        <w:t>3</w:t>
      </w:r>
      <w:r w:rsidR="005C11DB" w:rsidRPr="00973C17">
        <w:rPr>
          <w:b/>
          <w:color w:val="000000"/>
          <w:sz w:val="26"/>
          <w:szCs w:val="26"/>
        </w:rPr>
        <w:t>.2.</w:t>
      </w:r>
      <w:r w:rsidR="005C11DB" w:rsidRPr="00973C17">
        <w:rPr>
          <w:b/>
          <w:color w:val="000000"/>
          <w:sz w:val="26"/>
          <w:szCs w:val="26"/>
        </w:rPr>
        <w:tab/>
      </w:r>
      <w:r w:rsidR="005C11DB" w:rsidRPr="00973C17">
        <w:rPr>
          <w:b/>
          <w:sz w:val="26"/>
          <w:szCs w:val="26"/>
        </w:rPr>
        <w:t>Заказчик</w:t>
      </w:r>
      <w:r w:rsidR="005C11DB" w:rsidRPr="00973C17">
        <w:rPr>
          <w:b/>
          <w:color w:val="000000"/>
          <w:spacing w:val="-3"/>
          <w:sz w:val="26"/>
          <w:szCs w:val="26"/>
        </w:rPr>
        <w:t xml:space="preserve"> обязуется:</w:t>
      </w:r>
    </w:p>
    <w:p w:rsidR="005C11DB" w:rsidRPr="00973C17" w:rsidRDefault="005C11DB" w:rsidP="00CB3E1B">
      <w:pPr>
        <w:pStyle w:val="a4"/>
        <w:numPr>
          <w:ilvl w:val="2"/>
          <w:numId w:val="9"/>
        </w:numPr>
        <w:shd w:val="clear" w:color="auto" w:fill="FFFFFF"/>
        <w:ind w:left="0" w:firstLine="709"/>
        <w:jc w:val="both"/>
        <w:rPr>
          <w:color w:val="000000"/>
          <w:spacing w:val="-4"/>
          <w:sz w:val="26"/>
          <w:szCs w:val="26"/>
        </w:rPr>
      </w:pPr>
      <w:r w:rsidRPr="00973C17">
        <w:rPr>
          <w:color w:val="000000"/>
          <w:sz w:val="26"/>
          <w:szCs w:val="26"/>
        </w:rPr>
        <w:t xml:space="preserve">Предоставить </w:t>
      </w:r>
      <w:r w:rsidRPr="00973C17">
        <w:rPr>
          <w:sz w:val="26"/>
          <w:szCs w:val="26"/>
        </w:rPr>
        <w:t>Исполнителю</w:t>
      </w:r>
      <w:r w:rsidRPr="00973C17">
        <w:rPr>
          <w:color w:val="000000"/>
          <w:sz w:val="26"/>
          <w:szCs w:val="26"/>
        </w:rPr>
        <w:t xml:space="preserve"> контактные телефоны</w:t>
      </w:r>
      <w:r w:rsidRPr="00973C17">
        <w:rPr>
          <w:color w:val="000000"/>
          <w:spacing w:val="6"/>
          <w:sz w:val="26"/>
          <w:szCs w:val="26"/>
        </w:rPr>
        <w:t xml:space="preserve"> лиц, </w:t>
      </w:r>
      <w:r w:rsidRPr="00973C17">
        <w:rPr>
          <w:color w:val="000000"/>
          <w:sz w:val="26"/>
          <w:szCs w:val="26"/>
        </w:rPr>
        <w:t>уполномочен</w:t>
      </w:r>
      <w:r w:rsidR="003F7B6F">
        <w:rPr>
          <w:color w:val="000000"/>
          <w:sz w:val="26"/>
          <w:szCs w:val="26"/>
        </w:rPr>
        <w:t>ных осуществлять прием (сдачу) Объекта</w:t>
      </w:r>
      <w:r w:rsidRPr="00973C17">
        <w:rPr>
          <w:color w:val="000000"/>
          <w:sz w:val="26"/>
          <w:szCs w:val="26"/>
        </w:rPr>
        <w:t>, вскрытие и участие</w:t>
      </w:r>
      <w:r w:rsidR="003F7B6F">
        <w:rPr>
          <w:color w:val="000000"/>
          <w:sz w:val="26"/>
          <w:szCs w:val="26"/>
        </w:rPr>
        <w:t xml:space="preserve"> в осмотре Объекта</w:t>
      </w:r>
      <w:r w:rsidRPr="00973C17">
        <w:rPr>
          <w:color w:val="000000"/>
          <w:sz w:val="26"/>
          <w:szCs w:val="26"/>
        </w:rPr>
        <w:t xml:space="preserve">, составлении с </w:t>
      </w:r>
      <w:r w:rsidR="003F7B6F">
        <w:rPr>
          <w:sz w:val="26"/>
          <w:szCs w:val="26"/>
        </w:rPr>
        <w:t>Исполнителем</w:t>
      </w:r>
      <w:r w:rsidRPr="00973C17">
        <w:rPr>
          <w:sz w:val="26"/>
          <w:szCs w:val="26"/>
        </w:rPr>
        <w:t xml:space="preserve"> </w:t>
      </w:r>
      <w:r w:rsidRPr="00973C17">
        <w:rPr>
          <w:color w:val="000000"/>
          <w:sz w:val="26"/>
          <w:szCs w:val="26"/>
        </w:rPr>
        <w:t xml:space="preserve">совместных актов. В трехдневный срок в письменной форме </w:t>
      </w:r>
      <w:proofErr w:type="gramStart"/>
      <w:r w:rsidRPr="00973C17">
        <w:rPr>
          <w:color w:val="000000"/>
          <w:spacing w:val="-1"/>
          <w:sz w:val="26"/>
          <w:szCs w:val="26"/>
        </w:rPr>
        <w:t xml:space="preserve">уведомлять  </w:t>
      </w:r>
      <w:r w:rsidR="003F7B6F">
        <w:rPr>
          <w:sz w:val="26"/>
          <w:szCs w:val="26"/>
        </w:rPr>
        <w:t>Исполнителя</w:t>
      </w:r>
      <w:proofErr w:type="gramEnd"/>
      <w:r w:rsidRPr="00973C17">
        <w:rPr>
          <w:sz w:val="26"/>
          <w:szCs w:val="26"/>
        </w:rPr>
        <w:t xml:space="preserve"> </w:t>
      </w:r>
      <w:r w:rsidRPr="00973C17">
        <w:rPr>
          <w:color w:val="000000"/>
          <w:spacing w:val="-1"/>
          <w:sz w:val="26"/>
          <w:szCs w:val="26"/>
        </w:rPr>
        <w:t xml:space="preserve">о произошедших изменениях в указанных </w:t>
      </w:r>
      <w:r w:rsidRPr="00973C17">
        <w:rPr>
          <w:color w:val="000000"/>
          <w:spacing w:val="-3"/>
          <w:sz w:val="26"/>
          <w:szCs w:val="26"/>
        </w:rPr>
        <w:t>данных;</w:t>
      </w:r>
    </w:p>
    <w:p w:rsidR="005C11DB" w:rsidRPr="00973C17" w:rsidRDefault="00CB3E1B" w:rsidP="005C11DB">
      <w:pPr>
        <w:shd w:val="clear" w:color="auto" w:fill="FFFFFF"/>
        <w:tabs>
          <w:tab w:val="left" w:pos="605"/>
        </w:tabs>
        <w:ind w:firstLine="709"/>
        <w:jc w:val="both"/>
        <w:rPr>
          <w:color w:val="000000"/>
          <w:spacing w:val="-3"/>
          <w:sz w:val="26"/>
          <w:szCs w:val="26"/>
        </w:rPr>
      </w:pPr>
      <w:r w:rsidRPr="00973C17">
        <w:rPr>
          <w:color w:val="000000"/>
          <w:sz w:val="26"/>
          <w:szCs w:val="26"/>
        </w:rPr>
        <w:t>3</w:t>
      </w:r>
      <w:r w:rsidR="003F7B6F">
        <w:rPr>
          <w:color w:val="000000"/>
          <w:sz w:val="26"/>
          <w:szCs w:val="26"/>
        </w:rPr>
        <w:t>.2.2. При проведении на Объекте</w:t>
      </w:r>
      <w:r w:rsidR="005C11DB" w:rsidRPr="00973C17">
        <w:rPr>
          <w:color w:val="000000"/>
          <w:sz w:val="26"/>
          <w:szCs w:val="26"/>
        </w:rPr>
        <w:t xml:space="preserve"> ремонта, перепланировки, переоборудования помещений, в случаях появления новых или </w:t>
      </w:r>
      <w:r w:rsidR="005C11DB" w:rsidRPr="00973C17">
        <w:rPr>
          <w:color w:val="000000"/>
          <w:spacing w:val="1"/>
          <w:sz w:val="26"/>
          <w:szCs w:val="26"/>
        </w:rPr>
        <w:t xml:space="preserve">изменения мест хранения ценностей, изменения режима или профиля </w:t>
      </w:r>
      <w:r w:rsidR="005C11DB" w:rsidRPr="00973C17">
        <w:rPr>
          <w:color w:val="000000"/>
          <w:spacing w:val="-2"/>
          <w:sz w:val="26"/>
          <w:szCs w:val="26"/>
        </w:rPr>
        <w:t xml:space="preserve">работ, сдачи помещения (площадей) в аренду (субаренду) или передачи </w:t>
      </w:r>
      <w:r w:rsidR="005C11DB" w:rsidRPr="00973C17">
        <w:rPr>
          <w:color w:val="000000"/>
          <w:spacing w:val="-1"/>
          <w:sz w:val="26"/>
          <w:szCs w:val="26"/>
        </w:rPr>
        <w:t xml:space="preserve">помещений другим лицам, а также при проведении иных мероприятий, </w:t>
      </w:r>
      <w:r w:rsidR="005C11DB" w:rsidRPr="00973C17">
        <w:rPr>
          <w:color w:val="000000"/>
          <w:spacing w:val="5"/>
          <w:sz w:val="26"/>
          <w:szCs w:val="26"/>
        </w:rPr>
        <w:t>которые могут повл</w:t>
      </w:r>
      <w:r w:rsidR="003F7B6F">
        <w:rPr>
          <w:color w:val="000000"/>
          <w:spacing w:val="5"/>
          <w:sz w:val="26"/>
          <w:szCs w:val="26"/>
        </w:rPr>
        <w:t>иять на техническое состояние Комплекса</w:t>
      </w:r>
      <w:r w:rsidR="005C11DB" w:rsidRPr="00973C17">
        <w:rPr>
          <w:color w:val="000000"/>
          <w:spacing w:val="5"/>
          <w:sz w:val="26"/>
          <w:szCs w:val="26"/>
        </w:rPr>
        <w:t xml:space="preserve"> и </w:t>
      </w:r>
      <w:r w:rsidR="005C11DB" w:rsidRPr="00973C17">
        <w:rPr>
          <w:color w:val="000000"/>
          <w:sz w:val="26"/>
          <w:szCs w:val="26"/>
        </w:rPr>
        <w:t xml:space="preserve">потребовать дополнительных мер по технической (инженерной) </w:t>
      </w:r>
      <w:r w:rsidR="003F7B6F">
        <w:rPr>
          <w:color w:val="000000"/>
          <w:spacing w:val="-2"/>
          <w:sz w:val="26"/>
          <w:szCs w:val="26"/>
        </w:rPr>
        <w:t>укрепленности Объекта</w:t>
      </w:r>
      <w:r w:rsidR="005C11DB" w:rsidRPr="00973C17">
        <w:rPr>
          <w:color w:val="000000"/>
          <w:spacing w:val="-2"/>
          <w:sz w:val="26"/>
          <w:szCs w:val="26"/>
        </w:rPr>
        <w:t xml:space="preserve">, уведомить об этом </w:t>
      </w:r>
      <w:r w:rsidR="003F7B6F">
        <w:rPr>
          <w:sz w:val="26"/>
          <w:szCs w:val="26"/>
        </w:rPr>
        <w:t>Исполнителя</w:t>
      </w:r>
      <w:r w:rsidR="005C11DB" w:rsidRPr="00973C17">
        <w:rPr>
          <w:sz w:val="26"/>
          <w:szCs w:val="26"/>
        </w:rPr>
        <w:t xml:space="preserve"> </w:t>
      </w:r>
      <w:r w:rsidR="005C11DB" w:rsidRPr="00973C17">
        <w:rPr>
          <w:color w:val="000000"/>
          <w:spacing w:val="-2"/>
          <w:sz w:val="26"/>
          <w:szCs w:val="26"/>
        </w:rPr>
        <w:t>до наступления таких изменений;</w:t>
      </w:r>
    </w:p>
    <w:p w:rsidR="005C11DB" w:rsidRPr="00973C17" w:rsidRDefault="00CB3E1B" w:rsidP="005C11DB">
      <w:pPr>
        <w:shd w:val="clear" w:color="auto" w:fill="FFFFFF"/>
        <w:tabs>
          <w:tab w:val="left" w:pos="605"/>
        </w:tabs>
        <w:ind w:firstLine="709"/>
        <w:jc w:val="both"/>
        <w:rPr>
          <w:color w:val="000000"/>
          <w:spacing w:val="-4"/>
          <w:sz w:val="26"/>
          <w:szCs w:val="26"/>
        </w:rPr>
      </w:pPr>
      <w:r w:rsidRPr="00973C17">
        <w:rPr>
          <w:color w:val="000000"/>
          <w:spacing w:val="5"/>
          <w:sz w:val="26"/>
          <w:szCs w:val="26"/>
        </w:rPr>
        <w:t>3</w:t>
      </w:r>
      <w:r w:rsidR="003F7B6F">
        <w:rPr>
          <w:color w:val="000000"/>
          <w:spacing w:val="5"/>
          <w:sz w:val="26"/>
          <w:szCs w:val="26"/>
        </w:rPr>
        <w:t>.2.3. Перед включением Комплекса</w:t>
      </w:r>
      <w:r w:rsidR="005C11DB" w:rsidRPr="00973C17">
        <w:rPr>
          <w:color w:val="000000"/>
          <w:spacing w:val="5"/>
          <w:sz w:val="26"/>
          <w:szCs w:val="26"/>
        </w:rPr>
        <w:t xml:space="preserve"> в режим охраны проверять, </w:t>
      </w:r>
      <w:r w:rsidR="003F7B6F">
        <w:rPr>
          <w:color w:val="000000"/>
          <w:spacing w:val="-1"/>
          <w:sz w:val="26"/>
          <w:szCs w:val="26"/>
        </w:rPr>
        <w:t>чтобы на Объекте</w:t>
      </w:r>
      <w:r w:rsidR="005C11DB" w:rsidRPr="00973C17">
        <w:rPr>
          <w:color w:val="000000"/>
          <w:spacing w:val="-1"/>
          <w:sz w:val="26"/>
          <w:szCs w:val="26"/>
        </w:rPr>
        <w:t xml:space="preserve"> не остались люди, животные</w:t>
      </w:r>
      <w:r w:rsidR="005C11DB" w:rsidRPr="00973C17">
        <w:rPr>
          <w:color w:val="000000"/>
          <w:spacing w:val="-2"/>
          <w:sz w:val="26"/>
          <w:szCs w:val="26"/>
        </w:rPr>
        <w:t xml:space="preserve">, включенные электроприборы запирать двери, окна, форточки, люки </w:t>
      </w:r>
      <w:r w:rsidR="005C11DB" w:rsidRPr="00973C17">
        <w:rPr>
          <w:color w:val="000000"/>
          <w:spacing w:val="6"/>
          <w:sz w:val="26"/>
          <w:szCs w:val="26"/>
        </w:rPr>
        <w:t xml:space="preserve">и т.д. на запорные и замковые устройства. Осуществлять внешний </w:t>
      </w:r>
      <w:r w:rsidR="003F7B6F">
        <w:rPr>
          <w:color w:val="000000"/>
          <w:spacing w:val="1"/>
          <w:sz w:val="26"/>
          <w:szCs w:val="26"/>
        </w:rPr>
        <w:t>осмотр средств Комплекса</w:t>
      </w:r>
      <w:r w:rsidR="005C11DB" w:rsidRPr="00973C17">
        <w:rPr>
          <w:color w:val="000000"/>
          <w:spacing w:val="1"/>
          <w:sz w:val="26"/>
          <w:szCs w:val="26"/>
        </w:rPr>
        <w:t xml:space="preserve"> на предмет наличия, внешних </w:t>
      </w:r>
      <w:r w:rsidR="005C11DB" w:rsidRPr="00973C17">
        <w:rPr>
          <w:color w:val="000000"/>
          <w:spacing w:val="4"/>
          <w:sz w:val="26"/>
          <w:szCs w:val="26"/>
        </w:rPr>
        <w:t xml:space="preserve">повреждений, в случае обнаружения неисправностей уведомлять об </w:t>
      </w:r>
      <w:r w:rsidR="005C11DB" w:rsidRPr="00973C17">
        <w:rPr>
          <w:color w:val="000000"/>
          <w:spacing w:val="-2"/>
          <w:sz w:val="26"/>
          <w:szCs w:val="26"/>
        </w:rPr>
        <w:t xml:space="preserve">этом </w:t>
      </w:r>
      <w:r w:rsidR="005C11DB" w:rsidRPr="00973C17">
        <w:rPr>
          <w:sz w:val="26"/>
          <w:szCs w:val="26"/>
        </w:rPr>
        <w:t>Исполнителя</w:t>
      </w:r>
      <w:r w:rsidR="005C11DB" w:rsidRPr="00973C17">
        <w:rPr>
          <w:color w:val="000000"/>
          <w:spacing w:val="-2"/>
          <w:sz w:val="26"/>
          <w:szCs w:val="26"/>
        </w:rPr>
        <w:t xml:space="preserve"> немедленно;</w:t>
      </w:r>
    </w:p>
    <w:p w:rsidR="005C11DB" w:rsidRPr="00973C17" w:rsidRDefault="00CB3E1B" w:rsidP="005C11DB">
      <w:pPr>
        <w:shd w:val="clear" w:color="auto" w:fill="FFFFFF"/>
        <w:tabs>
          <w:tab w:val="left" w:pos="576"/>
        </w:tabs>
        <w:ind w:firstLine="709"/>
        <w:jc w:val="both"/>
        <w:rPr>
          <w:color w:val="000000"/>
          <w:spacing w:val="-2"/>
          <w:sz w:val="26"/>
          <w:szCs w:val="26"/>
        </w:rPr>
      </w:pPr>
      <w:r w:rsidRPr="00973C17">
        <w:rPr>
          <w:color w:val="000000"/>
          <w:spacing w:val="-5"/>
          <w:sz w:val="26"/>
          <w:szCs w:val="26"/>
        </w:rPr>
        <w:t>3</w:t>
      </w:r>
      <w:r w:rsidR="005C11DB" w:rsidRPr="00973C17">
        <w:rPr>
          <w:color w:val="000000"/>
          <w:spacing w:val="-5"/>
          <w:sz w:val="26"/>
          <w:szCs w:val="26"/>
        </w:rPr>
        <w:t>.2.4.</w:t>
      </w:r>
      <w:r w:rsidR="005C11DB" w:rsidRPr="00973C17">
        <w:rPr>
          <w:color w:val="000000"/>
          <w:sz w:val="26"/>
          <w:szCs w:val="26"/>
        </w:rPr>
        <w:tab/>
        <w:t xml:space="preserve">В случаях обнаружения </w:t>
      </w:r>
      <w:r w:rsidR="005C11DB" w:rsidRPr="00973C17">
        <w:rPr>
          <w:sz w:val="26"/>
          <w:szCs w:val="26"/>
        </w:rPr>
        <w:t>Исполнителем</w:t>
      </w:r>
      <w:r w:rsidR="005C11DB" w:rsidRPr="00973C17">
        <w:rPr>
          <w:color w:val="000000"/>
          <w:sz w:val="26"/>
          <w:szCs w:val="26"/>
        </w:rPr>
        <w:t xml:space="preserve"> признаков проникновения на </w:t>
      </w:r>
      <w:r w:rsidR="003F7B6F">
        <w:rPr>
          <w:color w:val="000000"/>
          <w:spacing w:val="-1"/>
          <w:sz w:val="26"/>
          <w:szCs w:val="26"/>
        </w:rPr>
        <w:t>Объект</w:t>
      </w:r>
      <w:r w:rsidR="005C11DB" w:rsidRPr="00973C17">
        <w:rPr>
          <w:color w:val="000000"/>
          <w:spacing w:val="-1"/>
          <w:sz w:val="26"/>
          <w:szCs w:val="26"/>
        </w:rPr>
        <w:t xml:space="preserve">, а также при принятии </w:t>
      </w:r>
      <w:r w:rsidR="003F7B6F">
        <w:rPr>
          <w:sz w:val="26"/>
          <w:szCs w:val="26"/>
        </w:rPr>
        <w:t>Исполнителем</w:t>
      </w:r>
      <w:r w:rsidR="005C11DB" w:rsidRPr="00973C17">
        <w:rPr>
          <w:sz w:val="26"/>
          <w:szCs w:val="26"/>
        </w:rPr>
        <w:t xml:space="preserve"> </w:t>
      </w:r>
      <w:r w:rsidR="005C11DB" w:rsidRPr="00973C17">
        <w:rPr>
          <w:color w:val="000000"/>
          <w:spacing w:val="-1"/>
          <w:sz w:val="26"/>
          <w:szCs w:val="26"/>
        </w:rPr>
        <w:t xml:space="preserve">мотивированного решения </w:t>
      </w:r>
      <w:r w:rsidR="005C11DB" w:rsidRPr="00973C17">
        <w:rPr>
          <w:color w:val="000000"/>
          <w:spacing w:val="2"/>
          <w:sz w:val="26"/>
          <w:szCs w:val="26"/>
        </w:rPr>
        <w:t xml:space="preserve">о необходимости осмотра </w:t>
      </w:r>
      <w:r w:rsidR="003F7B6F">
        <w:rPr>
          <w:color w:val="000000"/>
          <w:spacing w:val="2"/>
          <w:sz w:val="26"/>
          <w:szCs w:val="26"/>
        </w:rPr>
        <w:t xml:space="preserve">и </w:t>
      </w:r>
      <w:proofErr w:type="spellStart"/>
      <w:r w:rsidR="003F7B6F">
        <w:rPr>
          <w:color w:val="000000"/>
          <w:spacing w:val="2"/>
          <w:sz w:val="26"/>
          <w:szCs w:val="26"/>
        </w:rPr>
        <w:t>перезакрытия</w:t>
      </w:r>
      <w:proofErr w:type="spellEnd"/>
      <w:r w:rsidR="005C11DB" w:rsidRPr="00973C17">
        <w:rPr>
          <w:color w:val="000000"/>
          <w:spacing w:val="2"/>
          <w:sz w:val="26"/>
          <w:szCs w:val="26"/>
        </w:rPr>
        <w:t xml:space="preserve"> Объекта, прибыть или </w:t>
      </w:r>
      <w:r w:rsidR="005C11DB" w:rsidRPr="00973C17">
        <w:rPr>
          <w:color w:val="000000"/>
          <w:spacing w:val="-1"/>
          <w:sz w:val="26"/>
          <w:szCs w:val="26"/>
        </w:rPr>
        <w:t xml:space="preserve">обеспечить прибытие на Объект доверенного лица в возможно </w:t>
      </w:r>
      <w:r w:rsidR="005C11DB" w:rsidRPr="00973C17">
        <w:rPr>
          <w:color w:val="000000"/>
          <w:spacing w:val="7"/>
          <w:sz w:val="26"/>
          <w:szCs w:val="26"/>
        </w:rPr>
        <w:t xml:space="preserve">короткий срок, но не позднее чем через один час после получения </w:t>
      </w:r>
      <w:r w:rsidR="005C11DB" w:rsidRPr="00973C17">
        <w:rPr>
          <w:color w:val="000000"/>
          <w:spacing w:val="-2"/>
          <w:sz w:val="26"/>
          <w:szCs w:val="26"/>
        </w:rPr>
        <w:t xml:space="preserve">сообщения. При </w:t>
      </w:r>
      <w:proofErr w:type="gramStart"/>
      <w:r w:rsidR="005C11DB" w:rsidRPr="00973C17">
        <w:rPr>
          <w:color w:val="000000"/>
          <w:spacing w:val="-2"/>
          <w:sz w:val="26"/>
          <w:szCs w:val="26"/>
        </w:rPr>
        <w:t>не прибытии</w:t>
      </w:r>
      <w:proofErr w:type="gramEnd"/>
      <w:r w:rsidR="005C11DB" w:rsidRPr="00973C17">
        <w:rPr>
          <w:color w:val="000000"/>
          <w:spacing w:val="-2"/>
          <w:sz w:val="26"/>
          <w:szCs w:val="26"/>
        </w:rPr>
        <w:t xml:space="preserve"> доверенного лица </w:t>
      </w:r>
      <w:r w:rsidR="005C11DB" w:rsidRPr="00973C17">
        <w:rPr>
          <w:sz w:val="26"/>
          <w:szCs w:val="26"/>
        </w:rPr>
        <w:t xml:space="preserve">Исполнитель </w:t>
      </w:r>
      <w:r w:rsidR="005C11DB" w:rsidRPr="00973C17">
        <w:rPr>
          <w:color w:val="000000"/>
          <w:spacing w:val="-2"/>
          <w:sz w:val="26"/>
          <w:szCs w:val="26"/>
        </w:rPr>
        <w:t xml:space="preserve">информирует об этом оперативного дежурного </w:t>
      </w:r>
      <w:r w:rsidR="005C11DB" w:rsidRPr="00973C17">
        <w:rPr>
          <w:sz w:val="26"/>
          <w:szCs w:val="26"/>
        </w:rPr>
        <w:t>Заказчик</w:t>
      </w:r>
      <w:r w:rsidR="005C11DB" w:rsidRPr="00973C17">
        <w:rPr>
          <w:color w:val="000000"/>
          <w:spacing w:val="-2"/>
          <w:sz w:val="26"/>
          <w:szCs w:val="26"/>
        </w:rPr>
        <w:t>а;</w:t>
      </w:r>
    </w:p>
    <w:p w:rsidR="005C11DB" w:rsidRPr="00973C17" w:rsidRDefault="00CB3E1B" w:rsidP="005C11DB">
      <w:pPr>
        <w:shd w:val="clear" w:color="auto" w:fill="FFFFFF"/>
        <w:tabs>
          <w:tab w:val="left" w:pos="576"/>
        </w:tabs>
        <w:ind w:firstLine="709"/>
        <w:jc w:val="both"/>
        <w:rPr>
          <w:color w:val="000000"/>
          <w:sz w:val="26"/>
          <w:szCs w:val="26"/>
        </w:rPr>
      </w:pPr>
      <w:r w:rsidRPr="00973C17">
        <w:rPr>
          <w:color w:val="000000"/>
          <w:spacing w:val="-2"/>
          <w:sz w:val="26"/>
          <w:szCs w:val="26"/>
        </w:rPr>
        <w:t>3</w:t>
      </w:r>
      <w:r w:rsidR="005C11DB" w:rsidRPr="00973C17">
        <w:rPr>
          <w:color w:val="000000"/>
          <w:spacing w:val="-2"/>
          <w:sz w:val="26"/>
          <w:szCs w:val="26"/>
        </w:rPr>
        <w:t xml:space="preserve">.2.5. </w:t>
      </w:r>
      <w:r w:rsidR="005C11DB" w:rsidRPr="00973C17">
        <w:rPr>
          <w:color w:val="000000"/>
          <w:spacing w:val="4"/>
          <w:sz w:val="26"/>
          <w:szCs w:val="26"/>
        </w:rPr>
        <w:t xml:space="preserve">При обнаружении представителем </w:t>
      </w:r>
      <w:r w:rsidR="005C11DB" w:rsidRPr="00973C17">
        <w:rPr>
          <w:sz w:val="26"/>
          <w:szCs w:val="26"/>
        </w:rPr>
        <w:t>Заказчик</w:t>
      </w:r>
      <w:r w:rsidR="005C11DB" w:rsidRPr="00973C17">
        <w:rPr>
          <w:color w:val="000000"/>
          <w:spacing w:val="-2"/>
          <w:sz w:val="26"/>
          <w:szCs w:val="26"/>
        </w:rPr>
        <w:t>а</w:t>
      </w:r>
      <w:r w:rsidR="003F7B6F">
        <w:rPr>
          <w:color w:val="000000"/>
          <w:spacing w:val="4"/>
          <w:sz w:val="26"/>
          <w:szCs w:val="26"/>
        </w:rPr>
        <w:t xml:space="preserve"> нарушения целостности </w:t>
      </w:r>
      <w:proofErr w:type="gramStart"/>
      <w:r w:rsidR="005C11DB" w:rsidRPr="00973C17">
        <w:rPr>
          <w:color w:val="000000"/>
          <w:spacing w:val="4"/>
          <w:sz w:val="26"/>
          <w:szCs w:val="26"/>
        </w:rPr>
        <w:t>Объекта</w:t>
      </w:r>
      <w:proofErr w:type="gramEnd"/>
      <w:r w:rsidR="005C11DB" w:rsidRPr="00973C17">
        <w:rPr>
          <w:color w:val="000000"/>
          <w:spacing w:val="4"/>
          <w:sz w:val="26"/>
          <w:szCs w:val="26"/>
        </w:rPr>
        <w:t xml:space="preserve"> сданного под охрану, факта </w:t>
      </w:r>
      <w:r w:rsidR="005C11DB" w:rsidRPr="00973C17">
        <w:rPr>
          <w:color w:val="000000"/>
          <w:sz w:val="26"/>
          <w:szCs w:val="26"/>
        </w:rPr>
        <w:t xml:space="preserve">кражи, уничтожения или повреждения имущества в результате </w:t>
      </w:r>
      <w:r w:rsidR="003F7B6F">
        <w:rPr>
          <w:color w:val="000000"/>
          <w:spacing w:val="2"/>
          <w:sz w:val="26"/>
          <w:szCs w:val="26"/>
        </w:rPr>
        <w:t xml:space="preserve">проникновения на </w:t>
      </w:r>
      <w:r w:rsidR="005C11DB" w:rsidRPr="00973C17">
        <w:rPr>
          <w:color w:val="000000"/>
          <w:spacing w:val="2"/>
          <w:sz w:val="26"/>
          <w:szCs w:val="26"/>
        </w:rPr>
        <w:t xml:space="preserve">Объект, сообщить об этом </w:t>
      </w:r>
      <w:r w:rsidR="003F7B6F">
        <w:rPr>
          <w:sz w:val="26"/>
          <w:szCs w:val="26"/>
        </w:rPr>
        <w:t>Исполнителю</w:t>
      </w:r>
      <w:r w:rsidR="005C11DB" w:rsidRPr="00973C17">
        <w:rPr>
          <w:sz w:val="26"/>
          <w:szCs w:val="26"/>
        </w:rPr>
        <w:t xml:space="preserve">. </w:t>
      </w:r>
      <w:r w:rsidR="005C11DB" w:rsidRPr="00973C17">
        <w:rPr>
          <w:color w:val="000000"/>
          <w:sz w:val="26"/>
          <w:szCs w:val="26"/>
        </w:rPr>
        <w:t xml:space="preserve">До </w:t>
      </w:r>
      <w:r w:rsidR="007A21DB" w:rsidRPr="00973C17">
        <w:rPr>
          <w:color w:val="000000"/>
          <w:sz w:val="26"/>
          <w:szCs w:val="26"/>
        </w:rPr>
        <w:t>прибытия представителей</w:t>
      </w:r>
      <w:r w:rsidR="005C11DB" w:rsidRPr="00973C17">
        <w:rPr>
          <w:color w:val="000000"/>
          <w:sz w:val="26"/>
          <w:szCs w:val="26"/>
        </w:rPr>
        <w:t xml:space="preserve"> </w:t>
      </w:r>
      <w:r w:rsidR="005C11DB" w:rsidRPr="00973C17">
        <w:rPr>
          <w:sz w:val="26"/>
          <w:szCs w:val="26"/>
        </w:rPr>
        <w:t>Исполнителя</w:t>
      </w:r>
      <w:r w:rsidR="005C11DB" w:rsidRPr="00973C17">
        <w:rPr>
          <w:color w:val="000000"/>
          <w:sz w:val="26"/>
          <w:szCs w:val="26"/>
        </w:rPr>
        <w:t xml:space="preserve"> обеспечить не</w:t>
      </w:r>
      <w:r w:rsidR="005C11DB" w:rsidRPr="00973C17">
        <w:rPr>
          <w:color w:val="000000"/>
          <w:spacing w:val="1"/>
          <w:sz w:val="26"/>
          <w:szCs w:val="26"/>
        </w:rPr>
        <w:t xml:space="preserve">прикосновенность места происшествия; </w:t>
      </w:r>
    </w:p>
    <w:p w:rsidR="005C11DB" w:rsidRPr="00434159" w:rsidRDefault="005C11DB" w:rsidP="00434159">
      <w:pPr>
        <w:pStyle w:val="a4"/>
        <w:numPr>
          <w:ilvl w:val="2"/>
          <w:numId w:val="12"/>
        </w:numPr>
        <w:shd w:val="clear" w:color="auto" w:fill="FFFFFF"/>
        <w:ind w:left="0" w:firstLine="708"/>
        <w:jc w:val="both"/>
        <w:rPr>
          <w:spacing w:val="-1"/>
          <w:sz w:val="26"/>
          <w:szCs w:val="26"/>
        </w:rPr>
      </w:pPr>
      <w:r w:rsidRPr="00434159">
        <w:rPr>
          <w:color w:val="000000"/>
          <w:spacing w:val="-1"/>
          <w:sz w:val="26"/>
          <w:szCs w:val="26"/>
        </w:rPr>
        <w:t xml:space="preserve">При расторжении Договора в десятидневный срок произвести допуск на объект представителей </w:t>
      </w:r>
      <w:r w:rsidRPr="00434159">
        <w:rPr>
          <w:sz w:val="26"/>
          <w:szCs w:val="26"/>
        </w:rPr>
        <w:t>Исполнителя</w:t>
      </w:r>
      <w:r w:rsidRPr="00434159">
        <w:rPr>
          <w:color w:val="000000"/>
          <w:spacing w:val="-1"/>
          <w:sz w:val="26"/>
          <w:szCs w:val="26"/>
        </w:rPr>
        <w:t xml:space="preserve"> и осуществить возврат предоставленного </w:t>
      </w:r>
      <w:r w:rsidRPr="00434159">
        <w:rPr>
          <w:spacing w:val="-1"/>
          <w:sz w:val="26"/>
          <w:szCs w:val="26"/>
        </w:rPr>
        <w:t>на время действия Договора охранного оборудования в исправном состоянии с учетом нормального износа по акту приема-передачи.</w:t>
      </w:r>
    </w:p>
    <w:p w:rsidR="005C11DB" w:rsidRPr="00973C17" w:rsidRDefault="005C11DB" w:rsidP="005C11DB">
      <w:pPr>
        <w:shd w:val="clear" w:color="auto" w:fill="FFFFFF"/>
        <w:tabs>
          <w:tab w:val="left" w:pos="720"/>
        </w:tabs>
        <w:ind w:firstLine="709"/>
        <w:jc w:val="both"/>
        <w:rPr>
          <w:spacing w:val="-1"/>
          <w:sz w:val="26"/>
          <w:szCs w:val="26"/>
        </w:rPr>
      </w:pPr>
    </w:p>
    <w:p w:rsidR="00B3660F" w:rsidRDefault="00CB3E1B" w:rsidP="00E24710">
      <w:pPr>
        <w:shd w:val="clear" w:color="auto" w:fill="FFFFFF"/>
        <w:jc w:val="center"/>
        <w:rPr>
          <w:b/>
          <w:bCs/>
          <w:snapToGrid w:val="0"/>
          <w:sz w:val="26"/>
          <w:szCs w:val="26"/>
        </w:rPr>
      </w:pPr>
      <w:r w:rsidRPr="00973C17">
        <w:rPr>
          <w:b/>
          <w:spacing w:val="-1"/>
          <w:sz w:val="26"/>
          <w:szCs w:val="26"/>
        </w:rPr>
        <w:t>4.</w:t>
      </w:r>
      <w:r w:rsidR="00E24710" w:rsidRPr="00973C17">
        <w:rPr>
          <w:b/>
          <w:bCs/>
          <w:snapToGrid w:val="0"/>
          <w:sz w:val="26"/>
          <w:szCs w:val="26"/>
        </w:rPr>
        <w:t xml:space="preserve">СТОИМОСТЬ ОКАЗЫВАЕМЫХ УСЛУГ </w:t>
      </w:r>
    </w:p>
    <w:p w:rsidR="005C11DB" w:rsidRPr="00973C17" w:rsidRDefault="00E24710" w:rsidP="00BB38DC">
      <w:pPr>
        <w:shd w:val="clear" w:color="auto" w:fill="FFFFFF"/>
        <w:jc w:val="center"/>
        <w:rPr>
          <w:b/>
          <w:spacing w:val="-1"/>
          <w:sz w:val="26"/>
          <w:szCs w:val="26"/>
        </w:rPr>
      </w:pPr>
      <w:r w:rsidRPr="00973C17">
        <w:rPr>
          <w:b/>
          <w:bCs/>
          <w:snapToGrid w:val="0"/>
          <w:sz w:val="26"/>
          <w:szCs w:val="26"/>
        </w:rPr>
        <w:t>И ПОРЯДОК РАСЧЕТОВ</w:t>
      </w:r>
    </w:p>
    <w:p w:rsidR="00F4345B" w:rsidRDefault="00E24710" w:rsidP="00F4345B">
      <w:pPr>
        <w:ind w:firstLine="709"/>
        <w:jc w:val="both"/>
        <w:rPr>
          <w:spacing w:val="-4"/>
          <w:sz w:val="26"/>
          <w:szCs w:val="26"/>
        </w:rPr>
      </w:pPr>
      <w:r w:rsidRPr="00973C17">
        <w:rPr>
          <w:sz w:val="26"/>
          <w:szCs w:val="26"/>
        </w:rPr>
        <w:t>4.1. Стоимость Услуг, оказываемых по настоящему Договору, определяется Сторонами в</w:t>
      </w:r>
      <w:r w:rsidR="001B7CE6">
        <w:rPr>
          <w:sz w:val="26"/>
          <w:szCs w:val="26"/>
        </w:rPr>
        <w:t xml:space="preserve"> соответствии с Приложением № 1 </w:t>
      </w:r>
      <w:r w:rsidRPr="00973C17">
        <w:rPr>
          <w:sz w:val="26"/>
          <w:szCs w:val="26"/>
        </w:rPr>
        <w:t xml:space="preserve">к настоящему Договору и за период действия </w:t>
      </w:r>
      <w:r w:rsidR="007A21DB" w:rsidRPr="00973C17">
        <w:rPr>
          <w:sz w:val="26"/>
          <w:szCs w:val="26"/>
        </w:rPr>
        <w:t>Договора не</w:t>
      </w:r>
      <w:r w:rsidRPr="00973C17">
        <w:rPr>
          <w:sz w:val="26"/>
          <w:szCs w:val="26"/>
        </w:rPr>
        <w:t xml:space="preserve"> может превышать________ руб. </w:t>
      </w:r>
      <w:r w:rsidRPr="00973C17">
        <w:rPr>
          <w:spacing w:val="-4"/>
          <w:sz w:val="26"/>
          <w:szCs w:val="26"/>
        </w:rPr>
        <w:t xml:space="preserve">в </w:t>
      </w:r>
      <w:proofErr w:type="spellStart"/>
      <w:r w:rsidRPr="00973C17">
        <w:rPr>
          <w:spacing w:val="-4"/>
          <w:sz w:val="26"/>
          <w:szCs w:val="26"/>
        </w:rPr>
        <w:t>т.ч</w:t>
      </w:r>
      <w:proofErr w:type="spellEnd"/>
      <w:r w:rsidRPr="00973C17">
        <w:rPr>
          <w:spacing w:val="-4"/>
          <w:sz w:val="26"/>
          <w:szCs w:val="26"/>
        </w:rPr>
        <w:t>. НДС__ руб.</w:t>
      </w:r>
    </w:p>
    <w:p w:rsidR="00E24710" w:rsidRPr="00973C17" w:rsidRDefault="00E24710" w:rsidP="00E24710">
      <w:pPr>
        <w:ind w:firstLine="709"/>
        <w:jc w:val="both"/>
        <w:rPr>
          <w:sz w:val="26"/>
          <w:szCs w:val="26"/>
        </w:rPr>
      </w:pPr>
      <w:r w:rsidRPr="00973C17">
        <w:rPr>
          <w:spacing w:val="-2"/>
          <w:sz w:val="26"/>
          <w:szCs w:val="26"/>
        </w:rPr>
        <w:t xml:space="preserve">Оплата </w:t>
      </w:r>
      <w:r w:rsidRPr="00973C17">
        <w:rPr>
          <w:spacing w:val="1"/>
          <w:sz w:val="26"/>
          <w:szCs w:val="26"/>
        </w:rPr>
        <w:t xml:space="preserve">производится </w:t>
      </w:r>
      <w:r w:rsidRPr="00973C17">
        <w:rPr>
          <w:sz w:val="26"/>
          <w:szCs w:val="26"/>
        </w:rPr>
        <w:t xml:space="preserve">Заказчиком </w:t>
      </w:r>
      <w:r w:rsidRPr="00973C17">
        <w:rPr>
          <w:spacing w:val="1"/>
          <w:sz w:val="26"/>
          <w:szCs w:val="26"/>
        </w:rPr>
        <w:t xml:space="preserve">ежемесячно в размере </w:t>
      </w:r>
      <w:r w:rsidR="00906F42" w:rsidRPr="00906F42">
        <w:rPr>
          <w:sz w:val="26"/>
          <w:szCs w:val="26"/>
        </w:rPr>
        <w:t xml:space="preserve">100% от стоимости договора в месяц в течение 30 календарных </w:t>
      </w:r>
      <w:r w:rsidR="007A21DB" w:rsidRPr="00906F42">
        <w:rPr>
          <w:sz w:val="26"/>
          <w:szCs w:val="26"/>
        </w:rPr>
        <w:t xml:space="preserve">дней </w:t>
      </w:r>
      <w:r w:rsidR="002C70B0">
        <w:rPr>
          <w:sz w:val="26"/>
          <w:szCs w:val="26"/>
        </w:rPr>
        <w:t>с даты получения оригинала счета. Счет выставляется на основании подписан</w:t>
      </w:r>
      <w:r w:rsidR="00754E71">
        <w:rPr>
          <w:sz w:val="26"/>
          <w:szCs w:val="26"/>
        </w:rPr>
        <w:t>ного</w:t>
      </w:r>
      <w:r w:rsidR="002C70B0">
        <w:rPr>
          <w:sz w:val="26"/>
          <w:szCs w:val="26"/>
        </w:rPr>
        <w:t xml:space="preserve"> акта выполненных работ. Обязанность по оплате Услуг считается исполненной со дня </w:t>
      </w:r>
      <w:r w:rsidRPr="00973C17">
        <w:rPr>
          <w:spacing w:val="1"/>
          <w:sz w:val="26"/>
          <w:szCs w:val="26"/>
        </w:rPr>
        <w:t>списани</w:t>
      </w:r>
      <w:r w:rsidR="002C70B0">
        <w:rPr>
          <w:spacing w:val="1"/>
          <w:sz w:val="26"/>
          <w:szCs w:val="26"/>
        </w:rPr>
        <w:t>я</w:t>
      </w:r>
      <w:r w:rsidRPr="00973C17">
        <w:rPr>
          <w:spacing w:val="1"/>
          <w:sz w:val="26"/>
          <w:szCs w:val="26"/>
        </w:rPr>
        <w:t xml:space="preserve"> денеж</w:t>
      </w:r>
      <w:r w:rsidR="002C70B0">
        <w:rPr>
          <w:spacing w:val="1"/>
          <w:sz w:val="26"/>
          <w:szCs w:val="26"/>
        </w:rPr>
        <w:t>ных средств с расчетного счета З</w:t>
      </w:r>
      <w:r w:rsidRPr="00973C17">
        <w:rPr>
          <w:spacing w:val="1"/>
          <w:sz w:val="26"/>
          <w:szCs w:val="26"/>
        </w:rPr>
        <w:t>аказчика.</w:t>
      </w:r>
    </w:p>
    <w:p w:rsidR="00E24710" w:rsidRDefault="00E213AD" w:rsidP="00E24710">
      <w:pPr>
        <w:spacing w:before="60"/>
        <w:ind w:firstLine="709"/>
        <w:jc w:val="both"/>
        <w:rPr>
          <w:sz w:val="26"/>
          <w:szCs w:val="26"/>
        </w:rPr>
      </w:pPr>
      <w:r>
        <w:rPr>
          <w:sz w:val="26"/>
          <w:szCs w:val="26"/>
        </w:rPr>
        <w:lastRenderedPageBreak/>
        <w:t>4.2</w:t>
      </w:r>
      <w:r w:rsidR="00E24710" w:rsidRPr="00973C17">
        <w:rPr>
          <w:sz w:val="26"/>
          <w:szCs w:val="26"/>
        </w:rPr>
        <w:t xml:space="preserve">. Расчеты за неполный календарный месяц осуществляются пропорционально количеству календарных дней месяца, в течение которых осуществлялось </w:t>
      </w:r>
      <w:r w:rsidRPr="00973C17">
        <w:rPr>
          <w:sz w:val="26"/>
          <w:szCs w:val="26"/>
        </w:rPr>
        <w:t>фактическое предоставление</w:t>
      </w:r>
      <w:r w:rsidR="00E24710" w:rsidRPr="00973C17">
        <w:rPr>
          <w:sz w:val="26"/>
          <w:szCs w:val="26"/>
        </w:rPr>
        <w:t xml:space="preserve"> Услуг.</w:t>
      </w:r>
    </w:p>
    <w:p w:rsidR="00C166F5" w:rsidRPr="00C166F5" w:rsidRDefault="00C166F5" w:rsidP="00C166F5">
      <w:pPr>
        <w:keepLines/>
        <w:suppressAutoHyphens/>
        <w:ind w:firstLine="709"/>
        <w:jc w:val="both"/>
        <w:rPr>
          <w:b/>
          <w:sz w:val="26"/>
          <w:szCs w:val="26"/>
        </w:rPr>
      </w:pPr>
      <w:r w:rsidRPr="00C166F5">
        <w:rPr>
          <w:sz w:val="26"/>
          <w:szCs w:val="26"/>
        </w:rPr>
        <w:t xml:space="preserve">4.3. Исполнитель ежемесячно не позднее 5 числа месяца, следующего за отчетным, выставляет Заказчику счет, счет - фактуру и Акт </w:t>
      </w:r>
      <w:r w:rsidRPr="00C166F5">
        <w:rPr>
          <w:snapToGrid w:val="0"/>
          <w:sz w:val="26"/>
          <w:szCs w:val="26"/>
        </w:rPr>
        <w:t xml:space="preserve">приемки </w:t>
      </w:r>
      <w:r w:rsidRPr="00C166F5">
        <w:rPr>
          <w:sz w:val="26"/>
          <w:szCs w:val="26"/>
        </w:rPr>
        <w:t>оказанных Услуг. Оригиналы документов направляются заказным письмом или курьером, либо посредством электронного документооборота при заключении сторонами соответствующего соглашения об электронном обмене первичными учетными документами. Датой выставления счета является последнее число Отчетного периода. Заказчик в течение 5 (пяти) рабочих дней со дня получения Акта приемки оказанных услуг подписывает Акт, либо направляет мотивированный отказ от его подписания.</w:t>
      </w:r>
    </w:p>
    <w:p w:rsidR="00C166F5" w:rsidRPr="00C166F5" w:rsidRDefault="00C166F5" w:rsidP="00C166F5">
      <w:pPr>
        <w:pStyle w:val="a4"/>
        <w:numPr>
          <w:ilvl w:val="1"/>
          <w:numId w:val="44"/>
        </w:numPr>
        <w:ind w:left="0" w:firstLine="709"/>
        <w:jc w:val="both"/>
        <w:rPr>
          <w:b/>
          <w:bCs/>
          <w:sz w:val="26"/>
          <w:szCs w:val="26"/>
        </w:rPr>
      </w:pPr>
      <w:r w:rsidRPr="00C166F5">
        <w:rPr>
          <w:sz w:val="26"/>
          <w:szCs w:val="26"/>
        </w:rPr>
        <w:t xml:space="preserve">В случае несоответствия Услуг требованиям </w:t>
      </w:r>
      <w:proofErr w:type="gramStart"/>
      <w:r w:rsidRPr="00C166F5">
        <w:rPr>
          <w:sz w:val="26"/>
          <w:szCs w:val="26"/>
        </w:rPr>
        <w:t>Договора,  Заказчик</w:t>
      </w:r>
      <w:proofErr w:type="gramEnd"/>
      <w:r w:rsidRPr="00C166F5">
        <w:rPr>
          <w:sz w:val="26"/>
          <w:szCs w:val="26"/>
        </w:rPr>
        <w:t xml:space="preserve">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После такого устранения Акт подписывается Сторонами в сроки и </w:t>
      </w:r>
      <w:proofErr w:type="gramStart"/>
      <w:r w:rsidRPr="00C166F5">
        <w:rPr>
          <w:sz w:val="26"/>
          <w:szCs w:val="26"/>
        </w:rPr>
        <w:t>в порядке</w:t>
      </w:r>
      <w:proofErr w:type="gramEnd"/>
      <w:r w:rsidRPr="00C166F5">
        <w:rPr>
          <w:sz w:val="26"/>
          <w:szCs w:val="26"/>
        </w:rPr>
        <w:t xml:space="preserve"> предусмотренном п.4.3. Договора.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C166F5" w:rsidRPr="00C166F5" w:rsidRDefault="00C166F5" w:rsidP="00C166F5">
      <w:pPr>
        <w:pStyle w:val="a4"/>
        <w:keepLines/>
        <w:numPr>
          <w:ilvl w:val="1"/>
          <w:numId w:val="44"/>
        </w:numPr>
        <w:suppressAutoHyphens/>
        <w:ind w:left="0" w:firstLine="709"/>
        <w:jc w:val="both"/>
        <w:rPr>
          <w:sz w:val="26"/>
          <w:szCs w:val="26"/>
        </w:rPr>
      </w:pPr>
      <w:r w:rsidRPr="00C166F5">
        <w:rPr>
          <w:sz w:val="26"/>
          <w:szCs w:val="26"/>
        </w:rPr>
        <w:t xml:space="preserve">Услуги считаются оказанными Исполнителем с момента подписания </w:t>
      </w:r>
      <w:proofErr w:type="gramStart"/>
      <w:r w:rsidRPr="00C166F5">
        <w:rPr>
          <w:sz w:val="26"/>
          <w:szCs w:val="26"/>
        </w:rPr>
        <w:t>Сторонами  Акта</w:t>
      </w:r>
      <w:proofErr w:type="gramEnd"/>
      <w:r w:rsidRPr="00C166F5">
        <w:rPr>
          <w:sz w:val="26"/>
          <w:szCs w:val="26"/>
        </w:rPr>
        <w:t>.</w:t>
      </w:r>
    </w:p>
    <w:p w:rsidR="00C166F5" w:rsidRPr="00973C17" w:rsidRDefault="00C166F5" w:rsidP="00C166F5">
      <w:pPr>
        <w:pStyle w:val="3"/>
        <w:spacing w:after="0"/>
        <w:ind w:left="0" w:firstLine="709"/>
        <w:jc w:val="both"/>
        <w:rPr>
          <w:sz w:val="26"/>
          <w:szCs w:val="26"/>
        </w:rPr>
      </w:pPr>
      <w:r w:rsidRPr="00C166F5">
        <w:rPr>
          <w:sz w:val="26"/>
          <w:szCs w:val="26"/>
        </w:rPr>
        <w:t>4.6. Счета-фактуры выставляются</w:t>
      </w:r>
      <w:bookmarkStart w:id="0" w:name="_GoBack"/>
      <w:bookmarkEnd w:id="0"/>
      <w:r w:rsidRPr="00973C17">
        <w:rPr>
          <w:sz w:val="26"/>
          <w:szCs w:val="26"/>
        </w:rPr>
        <w:t xml:space="preserve"> Исполнителем в соответствии с действующим законодательством Российской Федерации.</w:t>
      </w:r>
    </w:p>
    <w:p w:rsidR="00C166F5" w:rsidRPr="00973C17" w:rsidRDefault="00C166F5" w:rsidP="00C166F5">
      <w:pPr>
        <w:shd w:val="clear" w:color="auto" w:fill="FFFFFF"/>
        <w:tabs>
          <w:tab w:val="left" w:pos="1276"/>
        </w:tabs>
        <w:ind w:firstLine="709"/>
        <w:jc w:val="both"/>
        <w:rPr>
          <w:spacing w:val="-1"/>
          <w:sz w:val="26"/>
          <w:szCs w:val="26"/>
        </w:rPr>
      </w:pPr>
      <w:r>
        <w:rPr>
          <w:sz w:val="26"/>
          <w:szCs w:val="26"/>
        </w:rPr>
        <w:t>4.7</w:t>
      </w:r>
      <w:r w:rsidRPr="00973C17">
        <w:rPr>
          <w:sz w:val="26"/>
          <w:szCs w:val="26"/>
        </w:rPr>
        <w:t xml:space="preserve">. В случае досрочного расторжения настоящего Договора Сторонами проводится взаиморасчеты исходя из стоимости фактически оказанных </w:t>
      </w:r>
      <w:r w:rsidRPr="00973C17">
        <w:rPr>
          <w:spacing w:val="-1"/>
          <w:sz w:val="26"/>
          <w:szCs w:val="26"/>
        </w:rPr>
        <w:t>услуг на момент расторжения Договора.</w:t>
      </w:r>
    </w:p>
    <w:p w:rsidR="00C166F5" w:rsidRDefault="00C166F5" w:rsidP="00C166F5">
      <w:pPr>
        <w:pStyle w:val="3"/>
        <w:spacing w:after="0"/>
        <w:ind w:left="0" w:firstLine="709"/>
        <w:jc w:val="both"/>
        <w:rPr>
          <w:sz w:val="26"/>
          <w:szCs w:val="26"/>
        </w:rPr>
      </w:pPr>
      <w:r>
        <w:rPr>
          <w:spacing w:val="-1"/>
          <w:sz w:val="26"/>
          <w:szCs w:val="26"/>
        </w:rPr>
        <w:t>4.8</w:t>
      </w:r>
      <w:r w:rsidRPr="00973C17">
        <w:rPr>
          <w:spacing w:val="-1"/>
          <w:sz w:val="26"/>
          <w:szCs w:val="26"/>
        </w:rPr>
        <w:t>.</w:t>
      </w:r>
      <w:r>
        <w:rPr>
          <w:spacing w:val="5"/>
          <w:sz w:val="26"/>
          <w:szCs w:val="26"/>
        </w:rPr>
        <w:t xml:space="preserve"> Стороны</w:t>
      </w:r>
      <w:r w:rsidRPr="00973C17">
        <w:rPr>
          <w:spacing w:val="5"/>
          <w:sz w:val="26"/>
          <w:szCs w:val="26"/>
        </w:rPr>
        <w:t xml:space="preserve"> обязуются производить сверку взаиморасчетов не реже одного раза в </w:t>
      </w:r>
      <w:r>
        <w:rPr>
          <w:spacing w:val="5"/>
          <w:sz w:val="26"/>
          <w:szCs w:val="26"/>
        </w:rPr>
        <w:t>квартал</w:t>
      </w:r>
      <w:r w:rsidRPr="00973C17">
        <w:rPr>
          <w:spacing w:val="5"/>
          <w:sz w:val="26"/>
          <w:szCs w:val="26"/>
        </w:rPr>
        <w:t xml:space="preserve"> с составлением акта</w:t>
      </w:r>
      <w:r w:rsidRPr="00973C17">
        <w:rPr>
          <w:sz w:val="26"/>
          <w:szCs w:val="26"/>
        </w:rPr>
        <w:t>.</w:t>
      </w:r>
    </w:p>
    <w:p w:rsidR="00C166F5" w:rsidRPr="00C934D0" w:rsidRDefault="00C166F5" w:rsidP="00C166F5">
      <w:pPr>
        <w:shd w:val="clear" w:color="auto" w:fill="FFFFFF"/>
        <w:suppressAutoHyphens/>
        <w:autoSpaceDE w:val="0"/>
        <w:ind w:firstLine="709"/>
        <w:jc w:val="both"/>
        <w:rPr>
          <w:sz w:val="26"/>
          <w:szCs w:val="26"/>
        </w:rPr>
      </w:pPr>
      <w:r>
        <w:rPr>
          <w:sz w:val="26"/>
          <w:szCs w:val="26"/>
        </w:rPr>
        <w:t>4.9</w:t>
      </w:r>
      <w:r w:rsidRPr="00C934D0">
        <w:rPr>
          <w:sz w:val="26"/>
          <w:szCs w:val="26"/>
        </w:rPr>
        <w:t>. Стороны пришли к соглашению, что ни одна из Сторон не имеет права на получение с другой Стороны предусмотренных ст. 317.1, 823 Гражданского кодекса Российской Федерации процентов на сумму долга. Проценты, предусмотренные ст. 317.1 823 Гражданского кодекса Российской Федерации, не начисляются.</w:t>
      </w:r>
    </w:p>
    <w:p w:rsidR="00C934D0" w:rsidRPr="00993FFC" w:rsidRDefault="00C934D0" w:rsidP="00C934D0">
      <w:pPr>
        <w:shd w:val="clear" w:color="auto" w:fill="FFFFFF"/>
        <w:jc w:val="both"/>
        <w:rPr>
          <w:b/>
          <w:bCs/>
          <w:color w:val="000000"/>
          <w:spacing w:val="3"/>
          <w:sz w:val="24"/>
          <w:szCs w:val="24"/>
        </w:rPr>
      </w:pPr>
    </w:p>
    <w:p w:rsidR="00C54F0D" w:rsidRPr="00973C17" w:rsidRDefault="00365915" w:rsidP="00BB38DC">
      <w:pPr>
        <w:pStyle w:val="a4"/>
        <w:widowControl/>
        <w:shd w:val="clear" w:color="auto" w:fill="FFFFFF"/>
        <w:ind w:left="0"/>
        <w:jc w:val="center"/>
        <w:rPr>
          <w:snapToGrid w:val="0"/>
          <w:sz w:val="26"/>
          <w:szCs w:val="26"/>
        </w:rPr>
      </w:pPr>
      <w:r w:rsidRPr="00973C17">
        <w:rPr>
          <w:b/>
          <w:bCs/>
          <w:snapToGrid w:val="0"/>
          <w:sz w:val="26"/>
          <w:szCs w:val="26"/>
        </w:rPr>
        <w:t>5.</w:t>
      </w:r>
      <w:r w:rsidR="00C54F0D" w:rsidRPr="00973C17">
        <w:rPr>
          <w:b/>
          <w:bCs/>
          <w:snapToGrid w:val="0"/>
          <w:sz w:val="26"/>
          <w:szCs w:val="26"/>
        </w:rPr>
        <w:t>ОТВЕТСТВЕННОСТЬ СТОРОН</w:t>
      </w:r>
    </w:p>
    <w:p w:rsidR="00C54F0D" w:rsidRPr="00973C17" w:rsidRDefault="00C54F0D" w:rsidP="00365915">
      <w:pPr>
        <w:pStyle w:val="af2"/>
        <w:ind w:firstLine="709"/>
        <w:jc w:val="both"/>
        <w:rPr>
          <w:sz w:val="26"/>
          <w:szCs w:val="26"/>
        </w:rPr>
      </w:pPr>
      <w:r w:rsidRPr="00973C17">
        <w:rPr>
          <w:snapToGrid w:val="0"/>
          <w:sz w:val="26"/>
          <w:szCs w:val="26"/>
        </w:rPr>
        <w:t>5.1. </w:t>
      </w:r>
      <w:r w:rsidRPr="00973C17">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54F0D" w:rsidRPr="00973C17" w:rsidRDefault="00C54F0D" w:rsidP="00365915">
      <w:pPr>
        <w:pStyle w:val="af2"/>
        <w:ind w:firstLine="709"/>
        <w:jc w:val="both"/>
        <w:rPr>
          <w:spacing w:val="-1"/>
          <w:sz w:val="26"/>
          <w:szCs w:val="26"/>
        </w:rPr>
      </w:pPr>
      <w:r w:rsidRPr="00973C17">
        <w:rPr>
          <w:sz w:val="26"/>
          <w:szCs w:val="26"/>
        </w:rPr>
        <w:t xml:space="preserve">5.2. </w:t>
      </w:r>
      <w:r w:rsidR="00365915" w:rsidRPr="00973C17">
        <w:rPr>
          <w:sz w:val="26"/>
          <w:szCs w:val="26"/>
        </w:rPr>
        <w:t xml:space="preserve">Исполнитель </w:t>
      </w:r>
      <w:r w:rsidR="00365915" w:rsidRPr="00973C17">
        <w:rPr>
          <w:spacing w:val="1"/>
          <w:sz w:val="26"/>
          <w:szCs w:val="26"/>
        </w:rPr>
        <w:t xml:space="preserve">несет ответственность за ущерб, нанесенный </w:t>
      </w:r>
      <w:r w:rsidR="00365915" w:rsidRPr="00973C17">
        <w:rPr>
          <w:sz w:val="26"/>
          <w:szCs w:val="26"/>
        </w:rPr>
        <w:t>Заказчику</w:t>
      </w:r>
      <w:r w:rsidR="00365915" w:rsidRPr="00973C17">
        <w:rPr>
          <w:spacing w:val="1"/>
          <w:sz w:val="26"/>
          <w:szCs w:val="26"/>
        </w:rPr>
        <w:t xml:space="preserve"> от </w:t>
      </w:r>
      <w:r w:rsidR="00365915" w:rsidRPr="00973C17">
        <w:rPr>
          <w:spacing w:val="-1"/>
          <w:sz w:val="26"/>
          <w:szCs w:val="26"/>
        </w:rPr>
        <w:t xml:space="preserve">кражи, повреждения или уничтожения имущества (в зависимости от степени вины, которая устанавливается Комиссией из представителей </w:t>
      </w:r>
      <w:r w:rsidR="00365915" w:rsidRPr="00973C17">
        <w:rPr>
          <w:sz w:val="26"/>
          <w:szCs w:val="26"/>
        </w:rPr>
        <w:t>Исполнителя</w:t>
      </w:r>
      <w:r w:rsidR="00365915" w:rsidRPr="00973C17">
        <w:rPr>
          <w:spacing w:val="-1"/>
          <w:sz w:val="26"/>
          <w:szCs w:val="26"/>
        </w:rPr>
        <w:t xml:space="preserve"> и </w:t>
      </w:r>
      <w:r w:rsidR="00365915" w:rsidRPr="00973C17">
        <w:rPr>
          <w:sz w:val="26"/>
          <w:szCs w:val="26"/>
        </w:rPr>
        <w:t>Заказчик</w:t>
      </w:r>
      <w:r w:rsidR="00365915" w:rsidRPr="00973C17">
        <w:rPr>
          <w:spacing w:val="-1"/>
          <w:sz w:val="26"/>
          <w:szCs w:val="26"/>
        </w:rPr>
        <w:t xml:space="preserve">а), в результате </w:t>
      </w:r>
      <w:r w:rsidR="00D9476F" w:rsidRPr="00973C17">
        <w:rPr>
          <w:spacing w:val="-1"/>
          <w:sz w:val="26"/>
          <w:szCs w:val="26"/>
        </w:rPr>
        <w:t>невыполнения</w:t>
      </w:r>
      <w:r w:rsidR="00365915" w:rsidRPr="00973C17">
        <w:rPr>
          <w:sz w:val="26"/>
          <w:szCs w:val="26"/>
        </w:rPr>
        <w:t xml:space="preserve"> или ненадлежащего выполнения Исполнителем своих </w:t>
      </w:r>
      <w:r w:rsidR="00365915" w:rsidRPr="00973C17">
        <w:rPr>
          <w:spacing w:val="-1"/>
          <w:sz w:val="26"/>
          <w:szCs w:val="26"/>
        </w:rPr>
        <w:t>обязательств по настоящему Договору.</w:t>
      </w:r>
    </w:p>
    <w:p w:rsidR="00365915" w:rsidRPr="00973C17" w:rsidRDefault="00013064" w:rsidP="00013064">
      <w:pPr>
        <w:shd w:val="clear" w:color="auto" w:fill="FFFFFF"/>
        <w:tabs>
          <w:tab w:val="left" w:pos="-426"/>
        </w:tabs>
        <w:ind w:firstLine="709"/>
        <w:jc w:val="both"/>
        <w:rPr>
          <w:spacing w:val="-3"/>
          <w:sz w:val="26"/>
          <w:szCs w:val="26"/>
        </w:rPr>
      </w:pPr>
      <w:r w:rsidRPr="00973C17">
        <w:rPr>
          <w:spacing w:val="-2"/>
          <w:sz w:val="26"/>
          <w:szCs w:val="26"/>
        </w:rPr>
        <w:t xml:space="preserve">5.3. </w:t>
      </w:r>
      <w:r w:rsidR="00365915" w:rsidRPr="00973C17">
        <w:rPr>
          <w:spacing w:val="-2"/>
          <w:sz w:val="26"/>
          <w:szCs w:val="26"/>
        </w:rPr>
        <w:t>Возмеще</w:t>
      </w:r>
      <w:r w:rsidRPr="00973C17">
        <w:rPr>
          <w:spacing w:val="-2"/>
          <w:sz w:val="26"/>
          <w:szCs w:val="26"/>
        </w:rPr>
        <w:t>ние материального ущерба по п. 5.2</w:t>
      </w:r>
      <w:r w:rsidR="00365915" w:rsidRPr="00973C17">
        <w:rPr>
          <w:spacing w:val="-2"/>
          <w:sz w:val="26"/>
          <w:szCs w:val="26"/>
        </w:rPr>
        <w:t xml:space="preserve">. производится </w:t>
      </w:r>
      <w:r w:rsidR="00365915" w:rsidRPr="00973C17">
        <w:rPr>
          <w:sz w:val="26"/>
          <w:szCs w:val="26"/>
        </w:rPr>
        <w:t xml:space="preserve">Исполнителем </w:t>
      </w:r>
      <w:r w:rsidR="00365915" w:rsidRPr="00973C17">
        <w:rPr>
          <w:spacing w:val="-2"/>
          <w:sz w:val="26"/>
          <w:szCs w:val="26"/>
        </w:rPr>
        <w:t>в размере прямого действительного ущерба</w:t>
      </w:r>
      <w:r w:rsidR="00365915" w:rsidRPr="00973C17">
        <w:rPr>
          <w:sz w:val="26"/>
          <w:szCs w:val="26"/>
        </w:rPr>
        <w:t xml:space="preserve">. Размер прямого </w:t>
      </w:r>
      <w:r w:rsidR="00365915" w:rsidRPr="00973C17">
        <w:rPr>
          <w:spacing w:val="2"/>
          <w:sz w:val="26"/>
          <w:szCs w:val="26"/>
        </w:rPr>
        <w:t xml:space="preserve">действительного ущерба должен быть подтвержден расчетом стоимости </w:t>
      </w:r>
      <w:r w:rsidR="00365915" w:rsidRPr="00973C17">
        <w:rPr>
          <w:spacing w:val="-1"/>
          <w:sz w:val="26"/>
          <w:szCs w:val="26"/>
        </w:rPr>
        <w:t xml:space="preserve">похищенных, уничтоженных или поврежденных материальных ценностей, </w:t>
      </w:r>
      <w:r w:rsidR="00365915" w:rsidRPr="00973C17">
        <w:rPr>
          <w:spacing w:val="1"/>
          <w:sz w:val="26"/>
          <w:szCs w:val="26"/>
        </w:rPr>
        <w:t xml:space="preserve">составленным с участием </w:t>
      </w:r>
      <w:r w:rsidR="008A3C03" w:rsidRPr="00973C17">
        <w:rPr>
          <w:sz w:val="26"/>
          <w:szCs w:val="26"/>
        </w:rPr>
        <w:t>Исполнителя</w:t>
      </w:r>
      <w:r w:rsidR="00365915" w:rsidRPr="00973C17">
        <w:rPr>
          <w:sz w:val="26"/>
          <w:szCs w:val="26"/>
        </w:rPr>
        <w:t xml:space="preserve"> </w:t>
      </w:r>
      <w:r w:rsidR="00365915" w:rsidRPr="00973C17">
        <w:rPr>
          <w:spacing w:val="1"/>
          <w:sz w:val="26"/>
          <w:szCs w:val="26"/>
        </w:rPr>
        <w:t xml:space="preserve">и сверенным с данными </w:t>
      </w:r>
      <w:r w:rsidR="00365915" w:rsidRPr="00973C17">
        <w:rPr>
          <w:spacing w:val="-1"/>
          <w:sz w:val="26"/>
          <w:szCs w:val="26"/>
        </w:rPr>
        <w:t xml:space="preserve">бухгалтерского учета </w:t>
      </w:r>
      <w:r w:rsidR="00365915" w:rsidRPr="00973C17">
        <w:rPr>
          <w:sz w:val="26"/>
          <w:szCs w:val="26"/>
        </w:rPr>
        <w:t>Заказчик</w:t>
      </w:r>
      <w:r w:rsidR="008A3C03" w:rsidRPr="00973C17">
        <w:rPr>
          <w:spacing w:val="-1"/>
          <w:sz w:val="26"/>
          <w:szCs w:val="26"/>
        </w:rPr>
        <w:t>а</w:t>
      </w:r>
      <w:r w:rsidR="00365915" w:rsidRPr="00973C17">
        <w:rPr>
          <w:spacing w:val="-1"/>
          <w:sz w:val="26"/>
          <w:szCs w:val="26"/>
        </w:rPr>
        <w:t>.</w:t>
      </w:r>
    </w:p>
    <w:p w:rsidR="00365915" w:rsidRPr="00973C17" w:rsidRDefault="00A528DE" w:rsidP="00013064">
      <w:pPr>
        <w:pStyle w:val="a4"/>
        <w:shd w:val="clear" w:color="auto" w:fill="FFFFFF"/>
        <w:tabs>
          <w:tab w:val="left" w:pos="482"/>
        </w:tabs>
        <w:ind w:left="0" w:firstLine="720"/>
        <w:jc w:val="both"/>
        <w:rPr>
          <w:spacing w:val="3"/>
          <w:sz w:val="26"/>
          <w:szCs w:val="26"/>
        </w:rPr>
      </w:pPr>
      <w:r>
        <w:rPr>
          <w:spacing w:val="3"/>
          <w:sz w:val="26"/>
          <w:szCs w:val="26"/>
        </w:rPr>
        <w:t>5.5</w:t>
      </w:r>
      <w:r w:rsidR="00013064" w:rsidRPr="00973C17">
        <w:rPr>
          <w:spacing w:val="3"/>
          <w:sz w:val="26"/>
          <w:szCs w:val="26"/>
        </w:rPr>
        <w:t xml:space="preserve">. </w:t>
      </w:r>
      <w:r w:rsidR="00365915" w:rsidRPr="00973C17">
        <w:rPr>
          <w:spacing w:val="3"/>
          <w:sz w:val="26"/>
          <w:szCs w:val="26"/>
        </w:rPr>
        <w:t xml:space="preserve">Степень вины </w:t>
      </w:r>
      <w:r w:rsidR="008A3C03" w:rsidRPr="00973C17">
        <w:rPr>
          <w:sz w:val="26"/>
          <w:szCs w:val="26"/>
        </w:rPr>
        <w:t>Исполнителя</w:t>
      </w:r>
      <w:r w:rsidR="00365915" w:rsidRPr="00973C17">
        <w:rPr>
          <w:sz w:val="26"/>
          <w:szCs w:val="26"/>
        </w:rPr>
        <w:t xml:space="preserve"> </w:t>
      </w:r>
      <w:r w:rsidR="008A3C03" w:rsidRPr="00973C17">
        <w:rPr>
          <w:spacing w:val="3"/>
          <w:sz w:val="26"/>
          <w:szCs w:val="26"/>
        </w:rPr>
        <w:t>в случае кражи с охраняемого Объекта</w:t>
      </w:r>
      <w:r w:rsidR="00365915" w:rsidRPr="00973C17">
        <w:rPr>
          <w:spacing w:val="3"/>
          <w:sz w:val="26"/>
          <w:szCs w:val="26"/>
        </w:rPr>
        <w:t xml:space="preserve"> </w:t>
      </w:r>
      <w:r w:rsidR="00365915" w:rsidRPr="00973C17">
        <w:rPr>
          <w:spacing w:val="3"/>
          <w:sz w:val="26"/>
          <w:szCs w:val="26"/>
        </w:rPr>
        <w:lastRenderedPageBreak/>
        <w:t xml:space="preserve">определяется Комиссией с участием представителей всех Сторон. По результатам работы комиссии составляется Акт с определением Стороны, </w:t>
      </w:r>
      <w:r w:rsidR="008A3C03" w:rsidRPr="00973C17">
        <w:rPr>
          <w:spacing w:val="3"/>
          <w:sz w:val="26"/>
          <w:szCs w:val="26"/>
        </w:rPr>
        <w:t>виновной в краже с охраняемого Объекта</w:t>
      </w:r>
      <w:r w:rsidR="00365915" w:rsidRPr="00973C17">
        <w:rPr>
          <w:spacing w:val="3"/>
          <w:sz w:val="26"/>
          <w:szCs w:val="26"/>
        </w:rPr>
        <w:t>. Акт составляется в 2-х экземплярах - для каждой из Сторон настоящего Договора.</w:t>
      </w:r>
    </w:p>
    <w:p w:rsidR="00C54F0D" w:rsidRPr="00973C17" w:rsidRDefault="00A528DE" w:rsidP="00365915">
      <w:pPr>
        <w:pStyle w:val="af2"/>
        <w:ind w:firstLine="709"/>
        <w:jc w:val="both"/>
        <w:rPr>
          <w:sz w:val="26"/>
          <w:szCs w:val="26"/>
        </w:rPr>
      </w:pPr>
      <w:r>
        <w:rPr>
          <w:sz w:val="26"/>
          <w:szCs w:val="26"/>
        </w:rPr>
        <w:t>5.6</w:t>
      </w:r>
      <w:r w:rsidR="00365915" w:rsidRPr="00973C17">
        <w:rPr>
          <w:sz w:val="26"/>
          <w:szCs w:val="26"/>
        </w:rPr>
        <w:t xml:space="preserve">. </w:t>
      </w:r>
      <w:r w:rsidR="00C54F0D" w:rsidRPr="00973C17">
        <w:rPr>
          <w:sz w:val="26"/>
          <w:szCs w:val="26"/>
        </w:rPr>
        <w:t>За нарушение Заказчиком сроков оплаты, установленных настоящим Договором, Исполнитель вправе взыскать с Заказчика неустойку в размере 1/365 ставки рефинансирования Центрального банка Российской Федерации за каждый день просрочки от стоимости не исполненного обязательства, определённого на дату составления Исполнителем</w:t>
      </w:r>
      <w:r w:rsidR="00C54F0D" w:rsidRPr="00973C17">
        <w:rPr>
          <w:b/>
          <w:snapToGrid w:val="0"/>
          <w:sz w:val="26"/>
          <w:szCs w:val="26"/>
        </w:rPr>
        <w:t xml:space="preserve"> </w:t>
      </w:r>
      <w:r w:rsidR="00C54F0D" w:rsidRPr="00973C17">
        <w:rPr>
          <w:sz w:val="26"/>
          <w:szCs w:val="26"/>
        </w:rPr>
        <w:t xml:space="preserve">соответствующей претензии. </w:t>
      </w:r>
      <w:bookmarkStart w:id="1" w:name="_Ref77655054"/>
    </w:p>
    <w:p w:rsidR="00C54F0D" w:rsidRPr="00973C17" w:rsidRDefault="00A528DE" w:rsidP="00365915">
      <w:pPr>
        <w:pStyle w:val="af2"/>
        <w:ind w:firstLine="709"/>
        <w:jc w:val="both"/>
        <w:rPr>
          <w:sz w:val="26"/>
          <w:szCs w:val="26"/>
        </w:rPr>
      </w:pPr>
      <w:r>
        <w:rPr>
          <w:sz w:val="26"/>
          <w:szCs w:val="26"/>
        </w:rPr>
        <w:t>5.7</w:t>
      </w:r>
      <w:r w:rsidR="00C54F0D" w:rsidRPr="00973C17">
        <w:rPr>
          <w:sz w:val="26"/>
          <w:szCs w:val="26"/>
        </w:rPr>
        <w:t xml:space="preserve">. Выплата неустойки по настоящему Договору осуществляется только на основании письменной претензии. </w:t>
      </w:r>
      <w:r w:rsidR="008806C8" w:rsidRPr="00973C17">
        <w:rPr>
          <w:sz w:val="26"/>
          <w:szCs w:val="26"/>
        </w:rPr>
        <w:t>Если письменная</w:t>
      </w:r>
      <w:r w:rsidR="00C54F0D" w:rsidRPr="00973C17">
        <w:rPr>
          <w:sz w:val="26"/>
          <w:szCs w:val="26"/>
        </w:rPr>
        <w:t xml:space="preserve"> претензия одной Стороны не будет направлена в адрес другой Стороны, неустойка не начисляется и не уплачивается.</w:t>
      </w:r>
      <w:bookmarkEnd w:id="1"/>
    </w:p>
    <w:p w:rsidR="00C54F0D" w:rsidRPr="00973C17" w:rsidRDefault="00A528DE" w:rsidP="00365915">
      <w:pPr>
        <w:pStyle w:val="af2"/>
        <w:ind w:firstLine="709"/>
        <w:jc w:val="both"/>
        <w:rPr>
          <w:sz w:val="26"/>
          <w:szCs w:val="26"/>
        </w:rPr>
      </w:pPr>
      <w:r>
        <w:rPr>
          <w:sz w:val="26"/>
          <w:szCs w:val="26"/>
        </w:rPr>
        <w:t>5.8</w:t>
      </w:r>
      <w:r w:rsidR="00C54F0D" w:rsidRPr="00973C17">
        <w:rPr>
          <w:sz w:val="26"/>
          <w:szCs w:val="26"/>
        </w:rPr>
        <w:t xml:space="preserve">.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w:t>
      </w:r>
      <w:r w:rsidR="008806C8" w:rsidRPr="00973C17">
        <w:rPr>
          <w:sz w:val="26"/>
          <w:szCs w:val="26"/>
        </w:rPr>
        <w:t>условия Договора</w:t>
      </w:r>
      <w:r w:rsidR="00C54F0D" w:rsidRPr="00973C17">
        <w:rPr>
          <w:sz w:val="26"/>
          <w:szCs w:val="26"/>
        </w:rPr>
        <w:t>, от исполнения своих обязательств.</w:t>
      </w:r>
    </w:p>
    <w:p w:rsidR="005C11DB" w:rsidRPr="00973C17" w:rsidRDefault="00A528DE" w:rsidP="00A057DF">
      <w:pPr>
        <w:pStyle w:val="af2"/>
        <w:ind w:firstLine="709"/>
        <w:jc w:val="both"/>
        <w:rPr>
          <w:b/>
          <w:bCs/>
          <w:sz w:val="26"/>
          <w:szCs w:val="26"/>
        </w:rPr>
      </w:pPr>
      <w:r>
        <w:rPr>
          <w:sz w:val="26"/>
          <w:szCs w:val="26"/>
        </w:rPr>
        <w:t>5.9</w:t>
      </w:r>
      <w:r w:rsidR="00C54F0D" w:rsidRPr="00973C17">
        <w:rPr>
          <w:sz w:val="26"/>
          <w:szCs w:val="26"/>
        </w:rPr>
        <w:t>.  Ни одна из Сторон не будет нести ответственности перед другой Стороной за какие-либо косвенные убытки и упущенную выгоду, о которых заявляет или которые несет другая Сторона настоящего Договора.</w:t>
      </w:r>
    </w:p>
    <w:p w:rsidR="005C11DB" w:rsidRPr="00973C17" w:rsidRDefault="00A528DE" w:rsidP="005C11DB">
      <w:pPr>
        <w:shd w:val="clear" w:color="auto" w:fill="FFFFFF"/>
        <w:tabs>
          <w:tab w:val="left" w:pos="504"/>
        </w:tabs>
        <w:ind w:firstLine="709"/>
        <w:jc w:val="both"/>
        <w:rPr>
          <w:sz w:val="26"/>
          <w:szCs w:val="26"/>
        </w:rPr>
      </w:pPr>
      <w:r>
        <w:rPr>
          <w:sz w:val="26"/>
          <w:szCs w:val="26"/>
        </w:rPr>
        <w:t>5.10. Исполнитель</w:t>
      </w:r>
      <w:r w:rsidR="005C11DB" w:rsidRPr="00973C17">
        <w:rPr>
          <w:sz w:val="26"/>
          <w:szCs w:val="26"/>
        </w:rPr>
        <w:t xml:space="preserve"> </w:t>
      </w:r>
      <w:r w:rsidR="005C11DB" w:rsidRPr="00973C17">
        <w:rPr>
          <w:color w:val="000000"/>
          <w:spacing w:val="6"/>
          <w:sz w:val="26"/>
          <w:szCs w:val="26"/>
        </w:rPr>
        <w:t>освобождается от</w:t>
      </w:r>
      <w:r w:rsidR="005C11DB" w:rsidRPr="00973C17">
        <w:rPr>
          <w:b/>
          <w:color w:val="000000"/>
          <w:spacing w:val="6"/>
          <w:sz w:val="26"/>
          <w:szCs w:val="26"/>
        </w:rPr>
        <w:t xml:space="preserve"> </w:t>
      </w:r>
      <w:r w:rsidR="008806C8" w:rsidRPr="00973C17">
        <w:rPr>
          <w:color w:val="000000"/>
          <w:spacing w:val="6"/>
          <w:sz w:val="26"/>
          <w:szCs w:val="26"/>
        </w:rPr>
        <w:t>ответственности в</w:t>
      </w:r>
      <w:r w:rsidR="005C11DB" w:rsidRPr="00973C17">
        <w:rPr>
          <w:color w:val="000000"/>
          <w:spacing w:val="6"/>
          <w:sz w:val="26"/>
          <w:szCs w:val="26"/>
        </w:rPr>
        <w:t xml:space="preserve"> следующих </w:t>
      </w:r>
      <w:r w:rsidR="005C11DB" w:rsidRPr="00973C17">
        <w:rPr>
          <w:color w:val="000000"/>
          <w:spacing w:val="4"/>
          <w:sz w:val="26"/>
          <w:szCs w:val="26"/>
        </w:rPr>
        <w:t>случаях:</w:t>
      </w:r>
    </w:p>
    <w:p w:rsidR="005C11DB" w:rsidRPr="00973C17" w:rsidRDefault="00A528DE" w:rsidP="00A528DE">
      <w:pPr>
        <w:shd w:val="clear" w:color="auto" w:fill="FFFFFF"/>
        <w:tabs>
          <w:tab w:val="left" w:pos="612"/>
        </w:tabs>
        <w:ind w:firstLine="1276"/>
        <w:jc w:val="both"/>
        <w:rPr>
          <w:color w:val="000000"/>
          <w:sz w:val="26"/>
          <w:szCs w:val="26"/>
        </w:rPr>
      </w:pPr>
      <w:r>
        <w:rPr>
          <w:color w:val="000000"/>
          <w:spacing w:val="7"/>
          <w:sz w:val="26"/>
          <w:szCs w:val="26"/>
        </w:rPr>
        <w:t>5.10.1</w:t>
      </w:r>
      <w:r w:rsidR="00023241">
        <w:rPr>
          <w:color w:val="000000"/>
          <w:spacing w:val="7"/>
          <w:sz w:val="26"/>
          <w:szCs w:val="26"/>
        </w:rPr>
        <w:t>.</w:t>
      </w:r>
      <w:r w:rsidR="00B663EA">
        <w:rPr>
          <w:color w:val="000000"/>
          <w:spacing w:val="7"/>
          <w:sz w:val="26"/>
          <w:szCs w:val="26"/>
        </w:rPr>
        <w:t xml:space="preserve"> </w:t>
      </w:r>
      <w:r w:rsidR="005C11DB" w:rsidRPr="00973C17">
        <w:rPr>
          <w:color w:val="000000"/>
          <w:spacing w:val="7"/>
          <w:sz w:val="26"/>
          <w:szCs w:val="26"/>
        </w:rPr>
        <w:t>Проникнов</w:t>
      </w:r>
      <w:r w:rsidR="00023241">
        <w:rPr>
          <w:color w:val="000000"/>
          <w:spacing w:val="7"/>
          <w:sz w:val="26"/>
          <w:szCs w:val="26"/>
        </w:rPr>
        <w:t xml:space="preserve">ение совершено </w:t>
      </w:r>
      <w:r w:rsidR="008806C8">
        <w:rPr>
          <w:color w:val="000000"/>
          <w:spacing w:val="7"/>
          <w:sz w:val="26"/>
          <w:szCs w:val="26"/>
        </w:rPr>
        <w:t>вовремя</w:t>
      </w:r>
      <w:r w:rsidR="00023241">
        <w:rPr>
          <w:color w:val="000000"/>
          <w:spacing w:val="7"/>
          <w:sz w:val="26"/>
          <w:szCs w:val="26"/>
        </w:rPr>
        <w:t xml:space="preserve">, когда </w:t>
      </w:r>
      <w:r w:rsidR="005C11DB" w:rsidRPr="00973C17">
        <w:rPr>
          <w:color w:val="000000"/>
          <w:spacing w:val="7"/>
          <w:sz w:val="26"/>
          <w:szCs w:val="26"/>
        </w:rPr>
        <w:t xml:space="preserve">Комплекс не был </w:t>
      </w:r>
      <w:r w:rsidR="005C11DB" w:rsidRPr="00973C17">
        <w:rPr>
          <w:color w:val="000000"/>
          <w:spacing w:val="-1"/>
          <w:sz w:val="26"/>
          <w:szCs w:val="26"/>
        </w:rPr>
        <w:t xml:space="preserve">поставлен </w:t>
      </w:r>
      <w:r w:rsidR="005C11DB" w:rsidRPr="00973C17">
        <w:rPr>
          <w:sz w:val="26"/>
          <w:szCs w:val="26"/>
        </w:rPr>
        <w:t>Заказчиком</w:t>
      </w:r>
      <w:r w:rsidR="005C11DB" w:rsidRPr="00973C17">
        <w:rPr>
          <w:color w:val="000000"/>
          <w:spacing w:val="-1"/>
          <w:sz w:val="26"/>
          <w:szCs w:val="26"/>
        </w:rPr>
        <w:t xml:space="preserve"> в режим охраны; </w:t>
      </w:r>
    </w:p>
    <w:p w:rsidR="005C11DB" w:rsidRPr="00973C17" w:rsidRDefault="00023241" w:rsidP="00023241">
      <w:pPr>
        <w:shd w:val="clear" w:color="auto" w:fill="FFFFFF"/>
        <w:tabs>
          <w:tab w:val="left" w:pos="547"/>
        </w:tabs>
        <w:ind w:firstLine="1276"/>
        <w:jc w:val="both"/>
        <w:rPr>
          <w:color w:val="000000"/>
          <w:spacing w:val="-1"/>
          <w:sz w:val="26"/>
          <w:szCs w:val="26"/>
        </w:rPr>
      </w:pPr>
      <w:r>
        <w:rPr>
          <w:color w:val="000000"/>
          <w:sz w:val="26"/>
          <w:szCs w:val="26"/>
        </w:rPr>
        <w:t>5</w:t>
      </w:r>
      <w:r w:rsidR="005C11DB" w:rsidRPr="00973C17">
        <w:rPr>
          <w:color w:val="000000"/>
          <w:sz w:val="26"/>
          <w:szCs w:val="26"/>
        </w:rPr>
        <w:t>.1</w:t>
      </w:r>
      <w:r>
        <w:rPr>
          <w:color w:val="000000"/>
          <w:sz w:val="26"/>
          <w:szCs w:val="26"/>
        </w:rPr>
        <w:t>0</w:t>
      </w:r>
      <w:r w:rsidR="005C11DB" w:rsidRPr="00973C17">
        <w:rPr>
          <w:color w:val="000000"/>
          <w:sz w:val="26"/>
          <w:szCs w:val="26"/>
        </w:rPr>
        <w:t>.2.</w:t>
      </w:r>
      <w:r w:rsidR="005C11DB" w:rsidRPr="00973C17">
        <w:rPr>
          <w:color w:val="000000"/>
          <w:sz w:val="26"/>
          <w:szCs w:val="26"/>
        </w:rPr>
        <w:tab/>
        <w:t xml:space="preserve"> </w:t>
      </w:r>
      <w:r>
        <w:rPr>
          <w:color w:val="000000"/>
          <w:spacing w:val="-1"/>
          <w:sz w:val="26"/>
          <w:szCs w:val="26"/>
        </w:rPr>
        <w:t xml:space="preserve">Лица, проникшие на </w:t>
      </w:r>
      <w:r w:rsidR="005C11DB" w:rsidRPr="00973C17">
        <w:rPr>
          <w:color w:val="000000"/>
          <w:spacing w:val="-1"/>
          <w:sz w:val="26"/>
          <w:szCs w:val="26"/>
        </w:rPr>
        <w:t xml:space="preserve">Объект, задержаны сотрудниками </w:t>
      </w:r>
      <w:r w:rsidR="005C11DB" w:rsidRPr="00973C17">
        <w:rPr>
          <w:sz w:val="26"/>
          <w:szCs w:val="26"/>
        </w:rPr>
        <w:t>Исполнителя</w:t>
      </w:r>
      <w:r w:rsidR="005C11DB" w:rsidRPr="00973C17">
        <w:rPr>
          <w:color w:val="000000"/>
          <w:spacing w:val="-1"/>
          <w:sz w:val="26"/>
          <w:szCs w:val="26"/>
        </w:rPr>
        <w:t>;</w:t>
      </w:r>
    </w:p>
    <w:p w:rsidR="005C11DB" w:rsidRPr="00973C17" w:rsidRDefault="00023241" w:rsidP="00023241">
      <w:pPr>
        <w:shd w:val="clear" w:color="auto" w:fill="FFFFFF"/>
        <w:tabs>
          <w:tab w:val="left" w:pos="0"/>
        </w:tabs>
        <w:ind w:firstLine="1276"/>
        <w:jc w:val="both"/>
        <w:rPr>
          <w:spacing w:val="-1"/>
          <w:sz w:val="26"/>
          <w:szCs w:val="26"/>
        </w:rPr>
      </w:pPr>
      <w:r>
        <w:rPr>
          <w:color w:val="000000"/>
          <w:spacing w:val="-1"/>
          <w:sz w:val="26"/>
          <w:szCs w:val="26"/>
        </w:rPr>
        <w:t>5</w:t>
      </w:r>
      <w:r w:rsidR="005C11DB" w:rsidRPr="00973C17">
        <w:rPr>
          <w:color w:val="000000"/>
          <w:spacing w:val="-1"/>
          <w:sz w:val="26"/>
          <w:szCs w:val="26"/>
        </w:rPr>
        <w:t>.1</w:t>
      </w:r>
      <w:r>
        <w:rPr>
          <w:color w:val="000000"/>
          <w:spacing w:val="-1"/>
          <w:sz w:val="26"/>
          <w:szCs w:val="26"/>
        </w:rPr>
        <w:t>0</w:t>
      </w:r>
      <w:r w:rsidR="005C11DB" w:rsidRPr="00973C17">
        <w:rPr>
          <w:color w:val="000000"/>
          <w:spacing w:val="-1"/>
          <w:sz w:val="26"/>
          <w:szCs w:val="26"/>
        </w:rPr>
        <w:t xml:space="preserve">.3. </w:t>
      </w:r>
      <w:r w:rsidR="00B663EA">
        <w:rPr>
          <w:color w:val="000000"/>
          <w:spacing w:val="-1"/>
          <w:sz w:val="26"/>
          <w:szCs w:val="26"/>
        </w:rPr>
        <w:t xml:space="preserve"> </w:t>
      </w:r>
      <w:r w:rsidR="005C11DB" w:rsidRPr="00973C17">
        <w:rPr>
          <w:color w:val="000000"/>
          <w:spacing w:val="-1"/>
          <w:sz w:val="26"/>
          <w:szCs w:val="26"/>
        </w:rPr>
        <w:t xml:space="preserve">Не прибытие доверенного лица </w:t>
      </w:r>
      <w:r w:rsidR="005C11DB" w:rsidRPr="00973C17">
        <w:rPr>
          <w:sz w:val="26"/>
          <w:szCs w:val="26"/>
        </w:rPr>
        <w:t>Заказчик</w:t>
      </w:r>
      <w:r w:rsidR="005C11DB" w:rsidRPr="00973C17">
        <w:rPr>
          <w:color w:val="000000"/>
          <w:spacing w:val="-1"/>
          <w:sz w:val="26"/>
          <w:szCs w:val="26"/>
        </w:rPr>
        <w:t>а</w:t>
      </w:r>
      <w:r>
        <w:rPr>
          <w:color w:val="000000"/>
          <w:spacing w:val="-1"/>
          <w:sz w:val="26"/>
          <w:szCs w:val="26"/>
        </w:rPr>
        <w:t xml:space="preserve"> для проверки и </w:t>
      </w:r>
      <w:proofErr w:type="spellStart"/>
      <w:r>
        <w:rPr>
          <w:color w:val="000000"/>
          <w:spacing w:val="-1"/>
          <w:sz w:val="26"/>
          <w:szCs w:val="26"/>
        </w:rPr>
        <w:t>перезакрытия</w:t>
      </w:r>
      <w:proofErr w:type="spellEnd"/>
      <w:r>
        <w:rPr>
          <w:color w:val="000000"/>
          <w:spacing w:val="-1"/>
          <w:sz w:val="26"/>
          <w:szCs w:val="26"/>
        </w:rPr>
        <w:t xml:space="preserve"> О</w:t>
      </w:r>
      <w:r w:rsidR="005C11DB" w:rsidRPr="00973C17">
        <w:rPr>
          <w:color w:val="000000"/>
          <w:spacing w:val="-1"/>
          <w:sz w:val="26"/>
          <w:szCs w:val="26"/>
        </w:rPr>
        <w:t>бъекта;</w:t>
      </w:r>
    </w:p>
    <w:p w:rsidR="005C11DB" w:rsidRPr="00973C17" w:rsidRDefault="00023241" w:rsidP="00B663EA">
      <w:pPr>
        <w:shd w:val="clear" w:color="auto" w:fill="FFFFFF"/>
        <w:tabs>
          <w:tab w:val="left" w:pos="547"/>
        </w:tabs>
        <w:ind w:firstLine="1276"/>
        <w:jc w:val="both"/>
        <w:rPr>
          <w:sz w:val="26"/>
          <w:szCs w:val="26"/>
        </w:rPr>
      </w:pPr>
      <w:r>
        <w:rPr>
          <w:spacing w:val="-1"/>
          <w:sz w:val="26"/>
          <w:szCs w:val="26"/>
        </w:rPr>
        <w:t>5</w:t>
      </w:r>
      <w:r w:rsidR="005C11DB" w:rsidRPr="00973C17">
        <w:rPr>
          <w:spacing w:val="-1"/>
          <w:sz w:val="26"/>
          <w:szCs w:val="26"/>
        </w:rPr>
        <w:t>.1</w:t>
      </w:r>
      <w:r w:rsidR="00B663EA">
        <w:rPr>
          <w:spacing w:val="-1"/>
          <w:sz w:val="26"/>
          <w:szCs w:val="26"/>
        </w:rPr>
        <w:t xml:space="preserve">0.4. </w:t>
      </w:r>
      <w:r>
        <w:rPr>
          <w:spacing w:val="-1"/>
          <w:sz w:val="26"/>
          <w:szCs w:val="26"/>
        </w:rPr>
        <w:t>Не работоспособности Комплекса</w:t>
      </w:r>
      <w:r w:rsidR="005C11DB" w:rsidRPr="00973C17">
        <w:rPr>
          <w:spacing w:val="-1"/>
          <w:sz w:val="26"/>
          <w:szCs w:val="26"/>
        </w:rPr>
        <w:t xml:space="preserve"> по вине обслуживающей организации.</w:t>
      </w:r>
    </w:p>
    <w:p w:rsidR="005C11DB" w:rsidRPr="00973C17" w:rsidRDefault="00023241" w:rsidP="005C11DB">
      <w:pPr>
        <w:shd w:val="clear" w:color="auto" w:fill="FFFFFF"/>
        <w:tabs>
          <w:tab w:val="left" w:pos="648"/>
        </w:tabs>
        <w:ind w:firstLine="709"/>
        <w:jc w:val="both"/>
        <w:rPr>
          <w:sz w:val="26"/>
          <w:szCs w:val="26"/>
        </w:rPr>
      </w:pPr>
      <w:r>
        <w:rPr>
          <w:spacing w:val="-5"/>
          <w:sz w:val="26"/>
          <w:szCs w:val="26"/>
        </w:rPr>
        <w:t>5.11</w:t>
      </w:r>
      <w:r w:rsidR="008806C8">
        <w:rPr>
          <w:spacing w:val="-5"/>
          <w:sz w:val="26"/>
          <w:szCs w:val="26"/>
        </w:rPr>
        <w:t>.</w:t>
      </w:r>
      <w:r w:rsidR="005C11DB" w:rsidRPr="00973C17">
        <w:rPr>
          <w:spacing w:val="-5"/>
          <w:sz w:val="26"/>
          <w:szCs w:val="26"/>
        </w:rPr>
        <w:t xml:space="preserve">  </w:t>
      </w:r>
      <w:r>
        <w:rPr>
          <w:sz w:val="26"/>
          <w:szCs w:val="26"/>
        </w:rPr>
        <w:t>Исполнитель</w:t>
      </w:r>
      <w:r w:rsidR="005C11DB" w:rsidRPr="00973C17">
        <w:rPr>
          <w:sz w:val="26"/>
          <w:szCs w:val="26"/>
        </w:rPr>
        <w:t xml:space="preserve"> </w:t>
      </w:r>
      <w:r w:rsidR="005C11DB" w:rsidRPr="00973C17">
        <w:rPr>
          <w:spacing w:val="-5"/>
          <w:sz w:val="26"/>
          <w:szCs w:val="26"/>
        </w:rPr>
        <w:t>не несет ответственность за ущерб, причиненный наружным конструкциям охраняемого объекта (замки, двери, окна, оконные, дверные и витринные стекла, кондиционеры).</w:t>
      </w:r>
    </w:p>
    <w:p w:rsidR="005C11DB" w:rsidRPr="00973C17" w:rsidRDefault="005C11DB" w:rsidP="005C11DB">
      <w:pPr>
        <w:shd w:val="clear" w:color="auto" w:fill="FFFFFF"/>
        <w:tabs>
          <w:tab w:val="left" w:pos="504"/>
        </w:tabs>
        <w:ind w:firstLine="709"/>
        <w:jc w:val="both"/>
        <w:rPr>
          <w:spacing w:val="-5"/>
          <w:sz w:val="26"/>
          <w:szCs w:val="26"/>
        </w:rPr>
      </w:pPr>
    </w:p>
    <w:p w:rsidR="00A057DF" w:rsidRPr="00973C17" w:rsidRDefault="00B3660F" w:rsidP="00BB38DC">
      <w:pPr>
        <w:pStyle w:val="31"/>
        <w:spacing w:after="0"/>
        <w:contextualSpacing/>
        <w:jc w:val="center"/>
        <w:rPr>
          <w:snapToGrid w:val="0"/>
          <w:sz w:val="26"/>
          <w:szCs w:val="26"/>
        </w:rPr>
      </w:pPr>
      <w:r>
        <w:rPr>
          <w:b/>
          <w:bCs/>
          <w:snapToGrid w:val="0"/>
          <w:sz w:val="26"/>
          <w:szCs w:val="26"/>
        </w:rPr>
        <w:t>6.</w:t>
      </w:r>
      <w:r w:rsidR="00A057DF" w:rsidRPr="00973C17">
        <w:rPr>
          <w:b/>
          <w:bCs/>
          <w:snapToGrid w:val="0"/>
          <w:sz w:val="26"/>
          <w:szCs w:val="26"/>
        </w:rPr>
        <w:t>ОБСТОЯТЕЛЬСТВА НЕПРЕОДОЛИМОЙ СИЛЫ</w:t>
      </w:r>
    </w:p>
    <w:p w:rsidR="00A057DF" w:rsidRPr="00973C17" w:rsidRDefault="00A057DF" w:rsidP="00A057DF">
      <w:pPr>
        <w:ind w:firstLine="708"/>
        <w:contextualSpacing/>
        <w:jc w:val="both"/>
        <w:rPr>
          <w:sz w:val="26"/>
          <w:szCs w:val="26"/>
        </w:rPr>
      </w:pPr>
      <w:r w:rsidRPr="00973C17">
        <w:rPr>
          <w:snapToGrid w:val="0"/>
          <w:sz w:val="26"/>
          <w:szCs w:val="26"/>
        </w:rPr>
        <w:t>6.1.</w:t>
      </w:r>
      <w:r w:rsidRPr="00973C17">
        <w:rPr>
          <w:snapToGrid w:val="0"/>
          <w:sz w:val="26"/>
          <w:szCs w:val="26"/>
          <w:lang w:val="en-US"/>
        </w:rPr>
        <w:t> </w:t>
      </w:r>
      <w:r w:rsidRPr="00973C17">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057DF" w:rsidRPr="00973C17" w:rsidRDefault="00A057DF" w:rsidP="00A057DF">
      <w:pPr>
        <w:ind w:firstLine="708"/>
        <w:jc w:val="both"/>
        <w:rPr>
          <w:sz w:val="26"/>
          <w:szCs w:val="26"/>
        </w:rPr>
      </w:pPr>
      <w:r w:rsidRPr="00973C17">
        <w:rPr>
          <w:sz w:val="26"/>
          <w:szCs w:val="26"/>
        </w:rPr>
        <w:t>6.2.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057DF" w:rsidRPr="00973C17" w:rsidRDefault="00A057DF" w:rsidP="00A057DF">
      <w:pPr>
        <w:ind w:firstLine="708"/>
        <w:jc w:val="both"/>
        <w:rPr>
          <w:sz w:val="26"/>
          <w:szCs w:val="26"/>
        </w:rPr>
      </w:pPr>
      <w:r w:rsidRPr="00973C17">
        <w:rPr>
          <w:sz w:val="26"/>
          <w:szCs w:val="26"/>
        </w:rPr>
        <w:lastRenderedPageBreak/>
        <w:t>6.3.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057DF" w:rsidRPr="00973C17" w:rsidRDefault="00A057DF" w:rsidP="00A057DF">
      <w:pPr>
        <w:ind w:firstLine="708"/>
        <w:contextualSpacing/>
        <w:jc w:val="both"/>
        <w:rPr>
          <w:sz w:val="26"/>
          <w:szCs w:val="26"/>
        </w:rPr>
      </w:pPr>
      <w:r w:rsidRPr="00973C17">
        <w:rPr>
          <w:sz w:val="26"/>
          <w:szCs w:val="26"/>
        </w:rPr>
        <w:t>6.4.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057DF" w:rsidRDefault="00A057DF" w:rsidP="00A057DF">
      <w:pPr>
        <w:contextualSpacing/>
        <w:jc w:val="both"/>
        <w:rPr>
          <w:sz w:val="26"/>
          <w:szCs w:val="26"/>
        </w:rPr>
      </w:pPr>
    </w:p>
    <w:p w:rsidR="00F86F71" w:rsidRPr="00973C17" w:rsidRDefault="00F86F71" w:rsidP="00A057DF">
      <w:pPr>
        <w:contextualSpacing/>
        <w:jc w:val="both"/>
        <w:rPr>
          <w:sz w:val="26"/>
          <w:szCs w:val="26"/>
        </w:rPr>
      </w:pPr>
    </w:p>
    <w:p w:rsidR="00E567F9" w:rsidRDefault="00E567F9" w:rsidP="00BB38DC">
      <w:pPr>
        <w:pStyle w:val="31"/>
        <w:spacing w:after="0"/>
        <w:contextualSpacing/>
        <w:jc w:val="center"/>
        <w:rPr>
          <w:b/>
          <w:bCs/>
          <w:snapToGrid w:val="0"/>
          <w:sz w:val="26"/>
          <w:szCs w:val="26"/>
        </w:rPr>
      </w:pPr>
    </w:p>
    <w:p w:rsidR="00A057DF" w:rsidRPr="00973C17" w:rsidRDefault="00B3660F" w:rsidP="00BB38DC">
      <w:pPr>
        <w:pStyle w:val="31"/>
        <w:spacing w:after="0"/>
        <w:contextualSpacing/>
        <w:jc w:val="center"/>
        <w:rPr>
          <w:snapToGrid w:val="0"/>
          <w:sz w:val="26"/>
          <w:szCs w:val="26"/>
        </w:rPr>
      </w:pPr>
      <w:r w:rsidRPr="00B3660F">
        <w:rPr>
          <w:b/>
          <w:bCs/>
          <w:snapToGrid w:val="0"/>
          <w:sz w:val="26"/>
          <w:szCs w:val="26"/>
        </w:rPr>
        <w:t>7.</w:t>
      </w:r>
      <w:r w:rsidR="00A057DF" w:rsidRPr="00B3660F">
        <w:rPr>
          <w:b/>
          <w:bCs/>
          <w:snapToGrid w:val="0"/>
          <w:sz w:val="26"/>
          <w:szCs w:val="26"/>
        </w:rPr>
        <w:t>ПОРЯДОК</w:t>
      </w:r>
      <w:r w:rsidR="00A057DF" w:rsidRPr="00973C17">
        <w:rPr>
          <w:b/>
          <w:bCs/>
          <w:snapToGrid w:val="0"/>
          <w:sz w:val="26"/>
          <w:szCs w:val="26"/>
        </w:rPr>
        <w:t xml:space="preserve"> РАЗРЕШЕНИЯ СПОРОВ</w:t>
      </w:r>
    </w:p>
    <w:p w:rsidR="00A057DF" w:rsidRPr="00973C17" w:rsidRDefault="00A057DF" w:rsidP="00A057DF">
      <w:pPr>
        <w:ind w:firstLine="709"/>
        <w:contextualSpacing/>
        <w:jc w:val="both"/>
        <w:rPr>
          <w:sz w:val="26"/>
          <w:szCs w:val="26"/>
        </w:rPr>
      </w:pPr>
      <w:r w:rsidRPr="00973C17">
        <w:rPr>
          <w:sz w:val="26"/>
          <w:szCs w:val="26"/>
        </w:rPr>
        <w:t>7.1. Все споры, связанные с исполнением, изменением или расторжением настоящего Договора подлежат предварительному претензионному урегулированию. Претензии Сторон должны иметь письменную форму и подлежат подписанию уполномоченными представителями Сторон. Сторона, получившая претензию, обязана дать ответ о результатах ее рассмотрения в течение 30 (тридцати) календарных дней с момента получения. Ответ на претензию дается в письменной форме и направляется другой Стороне заказным письмом или вручается под расписку.</w:t>
      </w:r>
    </w:p>
    <w:p w:rsidR="00A057DF" w:rsidRDefault="00A057DF" w:rsidP="00A057DF">
      <w:pPr>
        <w:ind w:firstLine="720"/>
        <w:contextualSpacing/>
        <w:jc w:val="both"/>
        <w:rPr>
          <w:sz w:val="26"/>
          <w:szCs w:val="26"/>
        </w:rPr>
      </w:pPr>
      <w:r w:rsidRPr="00973C17">
        <w:rPr>
          <w:sz w:val="26"/>
          <w:szCs w:val="26"/>
        </w:rPr>
        <w:t xml:space="preserve">К претензии прилагаются документы и в её тексте должны быть указаны сведения, необходимые для рассмотрения </w:t>
      </w:r>
      <w:r w:rsidR="00636E09" w:rsidRPr="00973C17">
        <w:rPr>
          <w:sz w:val="26"/>
          <w:szCs w:val="26"/>
        </w:rPr>
        <w:t>претензии,</w:t>
      </w:r>
      <w:r w:rsidRPr="00973C17">
        <w:rPr>
          <w:sz w:val="26"/>
          <w:szCs w:val="26"/>
        </w:rPr>
        <w:t xml:space="preserve"> по существу. При не поступлении ответа на претензию в установленный срок или не достижении соглашения между Сторонами, заинтересованная Сторона передает рассмотрение спора в Арбитражный суд</w:t>
      </w:r>
      <w:r w:rsidR="00046822">
        <w:rPr>
          <w:sz w:val="26"/>
          <w:szCs w:val="26"/>
        </w:rPr>
        <w:t>.</w:t>
      </w:r>
    </w:p>
    <w:p w:rsidR="00046822" w:rsidRPr="00973C17" w:rsidRDefault="00046822" w:rsidP="00A057DF">
      <w:pPr>
        <w:ind w:firstLine="720"/>
        <w:contextualSpacing/>
        <w:jc w:val="both"/>
        <w:rPr>
          <w:sz w:val="26"/>
          <w:szCs w:val="26"/>
        </w:rPr>
      </w:pPr>
    </w:p>
    <w:p w:rsidR="00A057DF" w:rsidRPr="00973C17" w:rsidRDefault="00A057DF" w:rsidP="00A057DF">
      <w:pPr>
        <w:ind w:firstLine="360"/>
        <w:contextualSpacing/>
        <w:rPr>
          <w:b/>
          <w:sz w:val="26"/>
          <w:szCs w:val="26"/>
        </w:rPr>
      </w:pPr>
      <w:r w:rsidRPr="00973C17">
        <w:rPr>
          <w:b/>
          <w:sz w:val="26"/>
          <w:szCs w:val="26"/>
        </w:rPr>
        <w:t xml:space="preserve">                                     </w:t>
      </w:r>
    </w:p>
    <w:p w:rsidR="00B3660F" w:rsidRDefault="00B3660F" w:rsidP="00B3660F">
      <w:pPr>
        <w:pStyle w:val="31"/>
        <w:spacing w:after="0"/>
        <w:contextualSpacing/>
        <w:jc w:val="center"/>
        <w:rPr>
          <w:b/>
          <w:bCs/>
          <w:snapToGrid w:val="0"/>
          <w:sz w:val="26"/>
          <w:szCs w:val="26"/>
        </w:rPr>
      </w:pPr>
      <w:r>
        <w:rPr>
          <w:b/>
          <w:bCs/>
          <w:snapToGrid w:val="0"/>
          <w:sz w:val="26"/>
          <w:szCs w:val="26"/>
        </w:rPr>
        <w:t>8.</w:t>
      </w:r>
      <w:r w:rsidR="00A057DF" w:rsidRPr="00973C17">
        <w:rPr>
          <w:b/>
          <w:bCs/>
          <w:snapToGrid w:val="0"/>
          <w:sz w:val="26"/>
          <w:szCs w:val="26"/>
        </w:rPr>
        <w:t>СРОК ДЕЙСТВИЯ ДОГОВОРА, ПОРЯДОК ЕГО ИЗМЕНЕНИЯ</w:t>
      </w:r>
    </w:p>
    <w:p w:rsidR="00A057DF" w:rsidRPr="00973C17" w:rsidRDefault="00A057DF" w:rsidP="00BB38DC">
      <w:pPr>
        <w:pStyle w:val="31"/>
        <w:spacing w:after="0"/>
        <w:contextualSpacing/>
        <w:jc w:val="center"/>
        <w:rPr>
          <w:snapToGrid w:val="0"/>
          <w:sz w:val="26"/>
          <w:szCs w:val="26"/>
        </w:rPr>
      </w:pPr>
      <w:r w:rsidRPr="00973C17">
        <w:rPr>
          <w:b/>
          <w:bCs/>
          <w:snapToGrid w:val="0"/>
          <w:sz w:val="26"/>
          <w:szCs w:val="26"/>
        </w:rPr>
        <w:t xml:space="preserve"> И РАСТОРЖЕНИЯ</w:t>
      </w:r>
    </w:p>
    <w:p w:rsidR="00A057DF" w:rsidRPr="00973C17" w:rsidRDefault="00A057DF" w:rsidP="00046822">
      <w:pPr>
        <w:shd w:val="clear" w:color="auto" w:fill="FFFFFF"/>
        <w:tabs>
          <w:tab w:val="left" w:pos="567"/>
        </w:tabs>
        <w:ind w:firstLine="709"/>
        <w:jc w:val="both"/>
        <w:rPr>
          <w:sz w:val="26"/>
          <w:szCs w:val="26"/>
        </w:rPr>
      </w:pPr>
      <w:r w:rsidRPr="00973C17">
        <w:rPr>
          <w:sz w:val="26"/>
          <w:szCs w:val="26"/>
        </w:rPr>
        <w:t xml:space="preserve">8.1. Настоящий </w:t>
      </w:r>
      <w:r w:rsidR="00046822">
        <w:rPr>
          <w:sz w:val="26"/>
          <w:szCs w:val="26"/>
        </w:rPr>
        <w:t>Договор вступает в силу с</w:t>
      </w:r>
      <w:r w:rsidR="00046822">
        <w:rPr>
          <w:color w:val="000000"/>
          <w:spacing w:val="-4"/>
          <w:sz w:val="26"/>
          <w:szCs w:val="26"/>
        </w:rPr>
        <w:t xml:space="preserve"> «01» января 201</w:t>
      </w:r>
      <w:r w:rsidR="008806C8">
        <w:rPr>
          <w:color w:val="000000"/>
          <w:spacing w:val="-4"/>
          <w:sz w:val="26"/>
          <w:szCs w:val="26"/>
        </w:rPr>
        <w:t>7</w:t>
      </w:r>
      <w:r w:rsidR="00046822">
        <w:rPr>
          <w:color w:val="000000"/>
          <w:spacing w:val="-4"/>
          <w:sz w:val="26"/>
          <w:szCs w:val="26"/>
        </w:rPr>
        <w:t xml:space="preserve"> года </w:t>
      </w:r>
      <w:r w:rsidR="00046822">
        <w:rPr>
          <w:sz w:val="26"/>
          <w:szCs w:val="26"/>
        </w:rPr>
        <w:t xml:space="preserve">и действует </w:t>
      </w:r>
      <w:r w:rsidR="00046822">
        <w:rPr>
          <w:color w:val="000000"/>
          <w:spacing w:val="-4"/>
          <w:sz w:val="26"/>
          <w:szCs w:val="26"/>
        </w:rPr>
        <w:t>по «31» декабря 201</w:t>
      </w:r>
      <w:r w:rsidR="00EF51CC">
        <w:rPr>
          <w:color w:val="000000"/>
          <w:spacing w:val="-4"/>
          <w:sz w:val="26"/>
          <w:szCs w:val="26"/>
        </w:rPr>
        <w:t>9</w:t>
      </w:r>
      <w:r w:rsidR="00046822">
        <w:rPr>
          <w:color w:val="000000"/>
          <w:spacing w:val="-4"/>
          <w:sz w:val="26"/>
          <w:szCs w:val="26"/>
        </w:rPr>
        <w:t xml:space="preserve"> года</w:t>
      </w:r>
      <w:r w:rsidRPr="00973C17">
        <w:rPr>
          <w:sz w:val="26"/>
          <w:szCs w:val="26"/>
        </w:rPr>
        <w:t>, в части расчетов – до полного исполнения обязательств.</w:t>
      </w:r>
    </w:p>
    <w:p w:rsidR="00A057DF" w:rsidRPr="00973C17" w:rsidRDefault="00A057DF" w:rsidP="00B3660F">
      <w:pPr>
        <w:ind w:firstLine="709"/>
        <w:jc w:val="both"/>
        <w:rPr>
          <w:sz w:val="26"/>
          <w:szCs w:val="26"/>
        </w:rPr>
      </w:pPr>
      <w:r w:rsidRPr="00973C17">
        <w:rPr>
          <w:sz w:val="26"/>
          <w:szCs w:val="26"/>
        </w:rPr>
        <w:t>8.2.  Настоящий Договор может быть расторгнут досрочно по основаниям и в порядке, предусмотренном действующим законодательством Российской Федерации и настоящим Договором, в том числе в следующих случаях:</w:t>
      </w:r>
    </w:p>
    <w:p w:rsidR="00A057DF" w:rsidRPr="00973C17" w:rsidRDefault="00A057DF" w:rsidP="00A057DF">
      <w:pPr>
        <w:ind w:firstLine="567"/>
        <w:jc w:val="both"/>
        <w:rPr>
          <w:sz w:val="26"/>
          <w:szCs w:val="26"/>
        </w:rPr>
      </w:pPr>
      <w:r w:rsidRPr="00973C17">
        <w:rPr>
          <w:color w:val="000000"/>
          <w:sz w:val="26"/>
          <w:szCs w:val="26"/>
        </w:rPr>
        <w:t xml:space="preserve">- в связи с отказом Заказчика от Услуг при изменении </w:t>
      </w:r>
      <w:r w:rsidRPr="00973C17">
        <w:rPr>
          <w:sz w:val="26"/>
          <w:szCs w:val="26"/>
        </w:rPr>
        <w:t>Исполнителем</w:t>
      </w:r>
      <w:r w:rsidRPr="00973C17">
        <w:rPr>
          <w:color w:val="000000"/>
          <w:sz w:val="26"/>
          <w:szCs w:val="26"/>
        </w:rPr>
        <w:t xml:space="preserve"> стоимости Услуг;</w:t>
      </w:r>
    </w:p>
    <w:p w:rsidR="00A057DF" w:rsidRDefault="00A057DF" w:rsidP="00A057DF">
      <w:pPr>
        <w:ind w:firstLine="567"/>
        <w:jc w:val="both"/>
        <w:rPr>
          <w:color w:val="000000"/>
          <w:sz w:val="26"/>
          <w:szCs w:val="26"/>
        </w:rPr>
      </w:pPr>
      <w:r w:rsidRPr="00973C17">
        <w:rPr>
          <w:color w:val="000000"/>
          <w:sz w:val="26"/>
          <w:szCs w:val="26"/>
        </w:rPr>
        <w:t xml:space="preserve">- </w:t>
      </w:r>
      <w:r w:rsidRPr="00973C17">
        <w:rPr>
          <w:sz w:val="26"/>
          <w:szCs w:val="26"/>
        </w:rPr>
        <w:t>Исполнител</w:t>
      </w:r>
      <w:r w:rsidR="00595F1B">
        <w:rPr>
          <w:sz w:val="26"/>
          <w:szCs w:val="26"/>
        </w:rPr>
        <w:t>ем</w:t>
      </w:r>
      <w:r w:rsidRPr="00973C17">
        <w:rPr>
          <w:color w:val="000000"/>
          <w:sz w:val="26"/>
          <w:szCs w:val="26"/>
        </w:rPr>
        <w:t xml:space="preserve"> в одностороннем порядке при не поступлении платежей от Заказчика до последнего числа месяца, следующего за расчетным периодом</w:t>
      </w:r>
      <w:r w:rsidR="00833C6E">
        <w:rPr>
          <w:color w:val="000000"/>
          <w:sz w:val="26"/>
          <w:szCs w:val="26"/>
        </w:rPr>
        <w:t>;</w:t>
      </w:r>
    </w:p>
    <w:p w:rsidR="00833C6E" w:rsidRDefault="00833C6E" w:rsidP="00A057DF">
      <w:pPr>
        <w:ind w:firstLine="567"/>
        <w:jc w:val="both"/>
        <w:rPr>
          <w:color w:val="000000"/>
          <w:sz w:val="26"/>
          <w:szCs w:val="26"/>
        </w:rPr>
      </w:pPr>
      <w:r>
        <w:rPr>
          <w:color w:val="000000"/>
          <w:sz w:val="26"/>
          <w:szCs w:val="26"/>
        </w:rPr>
        <w:t>- Заказчик</w:t>
      </w:r>
      <w:r w:rsidR="00753697">
        <w:rPr>
          <w:color w:val="000000"/>
          <w:sz w:val="26"/>
          <w:szCs w:val="26"/>
        </w:rPr>
        <w:t>ом</w:t>
      </w:r>
      <w:r>
        <w:rPr>
          <w:color w:val="000000"/>
          <w:sz w:val="26"/>
          <w:szCs w:val="26"/>
        </w:rPr>
        <w:t xml:space="preserve"> в одностороннем порядке при не </w:t>
      </w:r>
      <w:r w:rsidR="004018AA">
        <w:rPr>
          <w:color w:val="000000"/>
          <w:sz w:val="26"/>
          <w:szCs w:val="26"/>
        </w:rPr>
        <w:t xml:space="preserve">выполнении Исполнителем п. </w:t>
      </w:r>
      <w:proofErr w:type="gramStart"/>
      <w:r w:rsidR="004018AA">
        <w:rPr>
          <w:color w:val="000000"/>
          <w:sz w:val="26"/>
          <w:szCs w:val="26"/>
        </w:rPr>
        <w:t>3.1.</w:t>
      </w:r>
      <w:r w:rsidR="00046822">
        <w:rPr>
          <w:color w:val="000000"/>
          <w:sz w:val="26"/>
          <w:szCs w:val="26"/>
        </w:rPr>
        <w:t>9</w:t>
      </w:r>
      <w:r>
        <w:rPr>
          <w:color w:val="000000"/>
          <w:sz w:val="26"/>
          <w:szCs w:val="26"/>
        </w:rPr>
        <w:t>.;</w:t>
      </w:r>
      <w:proofErr w:type="gramEnd"/>
    </w:p>
    <w:p w:rsidR="00833C6E" w:rsidRPr="00973C17" w:rsidRDefault="00833C6E" w:rsidP="00A057DF">
      <w:pPr>
        <w:ind w:firstLine="567"/>
        <w:jc w:val="both"/>
        <w:rPr>
          <w:sz w:val="26"/>
          <w:szCs w:val="26"/>
        </w:rPr>
      </w:pPr>
      <w:r>
        <w:rPr>
          <w:color w:val="000000"/>
          <w:sz w:val="26"/>
          <w:szCs w:val="26"/>
        </w:rPr>
        <w:t>- Заказчик</w:t>
      </w:r>
      <w:r w:rsidR="00753697">
        <w:rPr>
          <w:color w:val="000000"/>
          <w:sz w:val="26"/>
          <w:szCs w:val="26"/>
        </w:rPr>
        <w:t>ом</w:t>
      </w:r>
      <w:r>
        <w:rPr>
          <w:color w:val="000000"/>
          <w:sz w:val="26"/>
          <w:szCs w:val="26"/>
        </w:rPr>
        <w:t xml:space="preserve"> в одностороннем порядке при регулярном (многократном) не выполнении Исполнителем </w:t>
      </w:r>
      <w:proofErr w:type="spellStart"/>
      <w:r>
        <w:rPr>
          <w:color w:val="000000"/>
          <w:sz w:val="26"/>
          <w:szCs w:val="26"/>
        </w:rPr>
        <w:t>п.</w:t>
      </w:r>
      <w:r w:rsidR="004018AA">
        <w:rPr>
          <w:color w:val="000000"/>
          <w:sz w:val="26"/>
          <w:szCs w:val="26"/>
        </w:rPr>
        <w:t>п</w:t>
      </w:r>
      <w:proofErr w:type="spellEnd"/>
      <w:r w:rsidR="004018AA">
        <w:rPr>
          <w:color w:val="000000"/>
          <w:sz w:val="26"/>
          <w:szCs w:val="26"/>
        </w:rPr>
        <w:t>.</w:t>
      </w:r>
      <w:r>
        <w:rPr>
          <w:color w:val="000000"/>
          <w:sz w:val="26"/>
          <w:szCs w:val="26"/>
        </w:rPr>
        <w:t xml:space="preserve"> </w:t>
      </w:r>
      <w:proofErr w:type="gramStart"/>
      <w:r>
        <w:rPr>
          <w:color w:val="000000"/>
          <w:sz w:val="26"/>
          <w:szCs w:val="26"/>
        </w:rPr>
        <w:t>3.1.1.</w:t>
      </w:r>
      <w:r w:rsidR="004018AA">
        <w:rPr>
          <w:color w:val="000000"/>
          <w:sz w:val="26"/>
          <w:szCs w:val="26"/>
        </w:rPr>
        <w:t>,</w:t>
      </w:r>
      <w:proofErr w:type="gramEnd"/>
      <w:r w:rsidR="004018AA">
        <w:rPr>
          <w:color w:val="000000"/>
          <w:sz w:val="26"/>
          <w:szCs w:val="26"/>
        </w:rPr>
        <w:t xml:space="preserve"> 3.1.2.,3.1.3.</w:t>
      </w:r>
    </w:p>
    <w:p w:rsidR="00833C6E" w:rsidRDefault="00A057DF" w:rsidP="00B3660F">
      <w:pPr>
        <w:ind w:firstLine="709"/>
        <w:contextualSpacing/>
        <w:jc w:val="both"/>
        <w:rPr>
          <w:sz w:val="26"/>
          <w:szCs w:val="26"/>
        </w:rPr>
      </w:pPr>
      <w:r w:rsidRPr="00973C17">
        <w:rPr>
          <w:sz w:val="26"/>
          <w:szCs w:val="26"/>
        </w:rPr>
        <w:t>8.3</w:t>
      </w:r>
      <w:r w:rsidR="00833C6E">
        <w:rPr>
          <w:sz w:val="26"/>
          <w:szCs w:val="26"/>
        </w:rPr>
        <w:t xml:space="preserve">.   Заказчик вправе не производить оплату или пропорционально </w:t>
      </w:r>
      <w:r w:rsidR="00995C7D">
        <w:rPr>
          <w:sz w:val="26"/>
          <w:szCs w:val="26"/>
        </w:rPr>
        <w:t xml:space="preserve">ее </w:t>
      </w:r>
      <w:r w:rsidR="00833C6E">
        <w:rPr>
          <w:sz w:val="26"/>
          <w:szCs w:val="26"/>
        </w:rPr>
        <w:t xml:space="preserve">уменьшить </w:t>
      </w:r>
      <w:r w:rsidR="00995C7D">
        <w:rPr>
          <w:sz w:val="26"/>
          <w:szCs w:val="26"/>
        </w:rPr>
        <w:t xml:space="preserve">в случае полного или частичного </w:t>
      </w:r>
      <w:r w:rsidR="007824E1">
        <w:rPr>
          <w:sz w:val="26"/>
          <w:szCs w:val="26"/>
        </w:rPr>
        <w:t>невыполнения</w:t>
      </w:r>
      <w:r w:rsidR="00995C7D">
        <w:rPr>
          <w:sz w:val="26"/>
          <w:szCs w:val="26"/>
        </w:rPr>
        <w:t xml:space="preserve"> Исполнителем п.</w:t>
      </w:r>
      <w:r w:rsidR="007824E1">
        <w:rPr>
          <w:sz w:val="26"/>
          <w:szCs w:val="26"/>
        </w:rPr>
        <w:t xml:space="preserve"> </w:t>
      </w:r>
      <w:r w:rsidR="00046822">
        <w:rPr>
          <w:sz w:val="26"/>
          <w:szCs w:val="26"/>
        </w:rPr>
        <w:t>3.1.9</w:t>
      </w:r>
      <w:r w:rsidR="001B6856">
        <w:rPr>
          <w:sz w:val="26"/>
          <w:szCs w:val="26"/>
        </w:rPr>
        <w:t>.</w:t>
      </w:r>
    </w:p>
    <w:p w:rsidR="00833C6E" w:rsidRDefault="00833C6E" w:rsidP="00B3660F">
      <w:pPr>
        <w:ind w:firstLine="709"/>
        <w:contextualSpacing/>
        <w:jc w:val="both"/>
        <w:rPr>
          <w:sz w:val="26"/>
          <w:szCs w:val="26"/>
        </w:rPr>
      </w:pPr>
      <w:r>
        <w:rPr>
          <w:sz w:val="26"/>
          <w:szCs w:val="26"/>
        </w:rPr>
        <w:t xml:space="preserve">8.4. </w:t>
      </w:r>
      <w:r w:rsidRPr="00973C17">
        <w:rPr>
          <w:spacing w:val="-1"/>
          <w:sz w:val="26"/>
          <w:szCs w:val="26"/>
        </w:rPr>
        <w:t xml:space="preserve">Стороны вправе расторгнуть настоящий Договор досрочно. При этом </w:t>
      </w:r>
      <w:r w:rsidRPr="00973C17">
        <w:rPr>
          <w:spacing w:val="1"/>
          <w:sz w:val="26"/>
          <w:szCs w:val="26"/>
        </w:rPr>
        <w:t xml:space="preserve">заинтересованная в расторжении Сторона письменно уведомляет об этом </w:t>
      </w:r>
      <w:r w:rsidR="00046822">
        <w:rPr>
          <w:sz w:val="26"/>
          <w:szCs w:val="26"/>
        </w:rPr>
        <w:t>другую Сторону за 30</w:t>
      </w:r>
      <w:r w:rsidRPr="00973C17">
        <w:rPr>
          <w:sz w:val="26"/>
          <w:szCs w:val="26"/>
        </w:rPr>
        <w:t xml:space="preserve"> дней.</w:t>
      </w:r>
    </w:p>
    <w:p w:rsidR="00A057DF" w:rsidRPr="00973C17" w:rsidRDefault="00995C7D" w:rsidP="00B3660F">
      <w:pPr>
        <w:ind w:firstLine="709"/>
        <w:contextualSpacing/>
        <w:jc w:val="both"/>
        <w:rPr>
          <w:sz w:val="26"/>
          <w:szCs w:val="26"/>
        </w:rPr>
      </w:pPr>
      <w:r>
        <w:rPr>
          <w:sz w:val="26"/>
          <w:szCs w:val="26"/>
        </w:rPr>
        <w:t>8.5</w:t>
      </w:r>
      <w:r w:rsidR="00833C6E">
        <w:rPr>
          <w:sz w:val="26"/>
          <w:szCs w:val="26"/>
        </w:rPr>
        <w:t xml:space="preserve">. </w:t>
      </w:r>
      <w:r w:rsidR="00A057DF" w:rsidRPr="00973C17">
        <w:rPr>
          <w:sz w:val="26"/>
          <w:szCs w:val="26"/>
        </w:rPr>
        <w:t xml:space="preserve">Расторжение Договора не освобождает Стороны от обязанности провести </w:t>
      </w:r>
      <w:r w:rsidR="00A057DF" w:rsidRPr="00973C17">
        <w:rPr>
          <w:sz w:val="26"/>
          <w:szCs w:val="26"/>
        </w:rPr>
        <w:lastRenderedPageBreak/>
        <w:t xml:space="preserve">взаиморасчеты по обязательствам, возникшим в соответствии </w:t>
      </w:r>
      <w:r w:rsidR="007824E1" w:rsidRPr="00973C17">
        <w:rPr>
          <w:sz w:val="26"/>
          <w:szCs w:val="26"/>
        </w:rPr>
        <w:t>с настоящим</w:t>
      </w:r>
      <w:r w:rsidR="00A057DF" w:rsidRPr="00973C17">
        <w:rPr>
          <w:sz w:val="26"/>
          <w:szCs w:val="26"/>
        </w:rPr>
        <w:t xml:space="preserve"> Договором до даты его расторжения.</w:t>
      </w:r>
    </w:p>
    <w:p w:rsidR="00B11A7E" w:rsidRDefault="00B11A7E" w:rsidP="00A057DF">
      <w:pPr>
        <w:ind w:firstLine="567"/>
        <w:contextualSpacing/>
        <w:jc w:val="both"/>
        <w:rPr>
          <w:sz w:val="26"/>
          <w:szCs w:val="26"/>
        </w:rPr>
      </w:pPr>
    </w:p>
    <w:p w:rsidR="00A057DF" w:rsidRPr="00973C17" w:rsidRDefault="00B3660F" w:rsidP="00B3660F">
      <w:pPr>
        <w:pStyle w:val="a4"/>
        <w:widowControl/>
        <w:ind w:left="0"/>
        <w:jc w:val="center"/>
        <w:rPr>
          <w:sz w:val="26"/>
          <w:szCs w:val="26"/>
        </w:rPr>
      </w:pPr>
      <w:r>
        <w:rPr>
          <w:b/>
          <w:sz w:val="26"/>
          <w:szCs w:val="26"/>
        </w:rPr>
        <w:t>9.</w:t>
      </w:r>
      <w:r w:rsidR="00A057DF" w:rsidRPr="00973C17">
        <w:rPr>
          <w:b/>
          <w:sz w:val="26"/>
          <w:szCs w:val="26"/>
        </w:rPr>
        <w:t>ОБЕСПЕЧЕНИЕ КОНФИДЕНЦИАЛЬНОСТИ</w:t>
      </w:r>
    </w:p>
    <w:p w:rsidR="00A057DF" w:rsidRPr="00973C17" w:rsidRDefault="00A057DF" w:rsidP="00B3660F">
      <w:pPr>
        <w:ind w:firstLine="709"/>
        <w:contextualSpacing/>
        <w:jc w:val="both"/>
        <w:rPr>
          <w:sz w:val="26"/>
          <w:szCs w:val="26"/>
        </w:rPr>
      </w:pPr>
      <w:r w:rsidRPr="00973C17">
        <w:rPr>
          <w:sz w:val="26"/>
          <w:szCs w:val="26"/>
        </w:rPr>
        <w:t>9.1. Раскрывающая Сторона – Сторона, которая раскрывает конфиденциальную информацию другой Стороне.</w:t>
      </w:r>
    </w:p>
    <w:p w:rsidR="00A057DF" w:rsidRPr="00973C17" w:rsidRDefault="00A057DF" w:rsidP="00B3660F">
      <w:pPr>
        <w:ind w:firstLine="709"/>
        <w:jc w:val="both"/>
        <w:rPr>
          <w:sz w:val="26"/>
          <w:szCs w:val="26"/>
        </w:rPr>
      </w:pPr>
      <w:r w:rsidRPr="00973C17">
        <w:rPr>
          <w:sz w:val="26"/>
          <w:szCs w:val="26"/>
        </w:rPr>
        <w:t>9.2. Получающая Сторона – Сторона, которая получает конфиденциальную информацию от другой Стороны</w:t>
      </w:r>
    </w:p>
    <w:p w:rsidR="00A057DF" w:rsidRPr="00973C17" w:rsidRDefault="00A057DF" w:rsidP="00B3660F">
      <w:pPr>
        <w:ind w:firstLine="709"/>
        <w:jc w:val="both"/>
        <w:rPr>
          <w:sz w:val="26"/>
          <w:szCs w:val="26"/>
        </w:rPr>
      </w:pPr>
      <w:r w:rsidRPr="00973C17">
        <w:rPr>
          <w:sz w:val="26"/>
          <w:szCs w:val="26"/>
        </w:rPr>
        <w:t>9.3.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057DF" w:rsidRPr="00973C17" w:rsidRDefault="00A057DF" w:rsidP="00CF1B5F">
      <w:pPr>
        <w:ind w:firstLine="709"/>
        <w:jc w:val="both"/>
        <w:rPr>
          <w:sz w:val="26"/>
          <w:szCs w:val="26"/>
        </w:rPr>
      </w:pPr>
      <w:r w:rsidRPr="00973C17">
        <w:rPr>
          <w:sz w:val="26"/>
          <w:szCs w:val="26"/>
        </w:rPr>
        <w:t>9.4.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057DF" w:rsidRPr="00973C17" w:rsidRDefault="00A057DF" w:rsidP="00B3660F">
      <w:pPr>
        <w:ind w:firstLine="709"/>
        <w:jc w:val="both"/>
        <w:rPr>
          <w:sz w:val="26"/>
          <w:szCs w:val="26"/>
        </w:rPr>
      </w:pPr>
      <w:r w:rsidRPr="00973C17">
        <w:rPr>
          <w:sz w:val="26"/>
          <w:szCs w:val="26"/>
        </w:rPr>
        <w:t>9.5.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057DF" w:rsidRPr="00973C17" w:rsidRDefault="00A057DF" w:rsidP="00A057DF">
      <w:pPr>
        <w:ind w:firstLine="540"/>
        <w:jc w:val="both"/>
        <w:rPr>
          <w:sz w:val="26"/>
          <w:szCs w:val="26"/>
        </w:rPr>
      </w:pPr>
      <w:r w:rsidRPr="00973C17">
        <w:rPr>
          <w:sz w:val="26"/>
          <w:szCs w:val="26"/>
        </w:rPr>
        <w:t>информация во время ее раскрытия является публично известной;</w:t>
      </w:r>
    </w:p>
    <w:p w:rsidR="00A057DF" w:rsidRPr="00973C17" w:rsidRDefault="00A057DF" w:rsidP="00A057DF">
      <w:pPr>
        <w:ind w:firstLine="540"/>
        <w:jc w:val="both"/>
        <w:rPr>
          <w:sz w:val="26"/>
          <w:szCs w:val="26"/>
        </w:rPr>
      </w:pPr>
      <w:r w:rsidRPr="00973C17">
        <w:rPr>
          <w:sz w:val="26"/>
          <w:szCs w:val="26"/>
        </w:rPr>
        <w:t>информация представлена Получающей Стороне с письменным указанием на то, что она не является конфиденциальной;</w:t>
      </w:r>
    </w:p>
    <w:p w:rsidR="00A057DF" w:rsidRPr="00973C17" w:rsidRDefault="00A057DF" w:rsidP="00A057DF">
      <w:pPr>
        <w:ind w:firstLine="540"/>
        <w:jc w:val="both"/>
        <w:rPr>
          <w:sz w:val="26"/>
          <w:szCs w:val="26"/>
        </w:rPr>
      </w:pPr>
      <w:r w:rsidRPr="00973C17">
        <w:rPr>
          <w:sz w:val="26"/>
          <w:szCs w:val="26"/>
        </w:rPr>
        <w:t>информация получена от любого третьего лица на законных основаниях;</w:t>
      </w:r>
    </w:p>
    <w:p w:rsidR="00A057DF" w:rsidRPr="00973C17" w:rsidRDefault="00A057DF" w:rsidP="00A057DF">
      <w:pPr>
        <w:ind w:firstLine="540"/>
        <w:jc w:val="both"/>
        <w:rPr>
          <w:sz w:val="26"/>
          <w:szCs w:val="26"/>
        </w:rPr>
      </w:pPr>
      <w:r w:rsidRPr="00973C17">
        <w:rPr>
          <w:sz w:val="26"/>
          <w:szCs w:val="26"/>
        </w:rPr>
        <w:t>информация не может являться конфиденциальной в соответствии с законодательством Российской Федерации.</w:t>
      </w:r>
    </w:p>
    <w:p w:rsidR="00A057DF" w:rsidRPr="00973C17" w:rsidRDefault="00A057DF" w:rsidP="00B3660F">
      <w:pPr>
        <w:ind w:firstLine="709"/>
        <w:jc w:val="both"/>
        <w:rPr>
          <w:sz w:val="26"/>
          <w:szCs w:val="26"/>
        </w:rPr>
      </w:pPr>
      <w:r w:rsidRPr="00973C17">
        <w:rPr>
          <w:sz w:val="26"/>
          <w:szCs w:val="26"/>
        </w:rPr>
        <w:t>9.6. Получающая Сторона имеет право раскрывать конфиденциальную информацию без согласия Раскрывающей Стороны:</w:t>
      </w:r>
    </w:p>
    <w:p w:rsidR="00A057DF" w:rsidRPr="00973C17" w:rsidRDefault="00A057DF" w:rsidP="00A057DF">
      <w:pPr>
        <w:ind w:firstLine="540"/>
        <w:jc w:val="both"/>
        <w:rPr>
          <w:sz w:val="26"/>
          <w:szCs w:val="26"/>
        </w:rPr>
      </w:pPr>
      <w:r w:rsidRPr="00973C17">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057DF" w:rsidRPr="00973C17" w:rsidRDefault="00A057DF" w:rsidP="00A057DF">
      <w:pPr>
        <w:ind w:firstLine="540"/>
        <w:jc w:val="both"/>
        <w:rPr>
          <w:sz w:val="26"/>
          <w:szCs w:val="26"/>
        </w:rPr>
      </w:pPr>
      <w:r w:rsidRPr="00973C17">
        <w:rPr>
          <w:sz w:val="26"/>
          <w:szCs w:val="26"/>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057DF" w:rsidRPr="00973C17" w:rsidRDefault="00A057DF" w:rsidP="00B3660F">
      <w:pPr>
        <w:ind w:firstLine="709"/>
        <w:contextualSpacing/>
        <w:jc w:val="both"/>
        <w:rPr>
          <w:sz w:val="26"/>
          <w:szCs w:val="26"/>
        </w:rPr>
      </w:pPr>
      <w:r w:rsidRPr="00973C17">
        <w:rPr>
          <w:sz w:val="26"/>
          <w:szCs w:val="26"/>
        </w:rPr>
        <w:t>9.7.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B11A7E" w:rsidRDefault="00B11A7E" w:rsidP="00A057DF">
      <w:pPr>
        <w:pStyle w:val="12"/>
        <w:ind w:firstLine="0"/>
        <w:contextualSpacing/>
        <w:rPr>
          <w:color w:val="auto"/>
          <w:sz w:val="26"/>
          <w:szCs w:val="26"/>
        </w:rPr>
      </w:pPr>
    </w:p>
    <w:p w:rsidR="00A057DF" w:rsidRPr="00973C17" w:rsidRDefault="00B3660F" w:rsidP="00BB38DC">
      <w:pPr>
        <w:pStyle w:val="a4"/>
        <w:widowControl/>
        <w:ind w:left="0"/>
        <w:jc w:val="center"/>
        <w:rPr>
          <w:sz w:val="26"/>
          <w:szCs w:val="26"/>
        </w:rPr>
      </w:pPr>
      <w:r>
        <w:rPr>
          <w:b/>
          <w:bCs/>
          <w:sz w:val="26"/>
          <w:szCs w:val="26"/>
        </w:rPr>
        <w:t>10.</w:t>
      </w:r>
      <w:r w:rsidR="00A057DF" w:rsidRPr="00973C17">
        <w:rPr>
          <w:b/>
          <w:bCs/>
          <w:sz w:val="26"/>
          <w:szCs w:val="26"/>
        </w:rPr>
        <w:t>ЗАКЛЮЧИТЕЛЬНЫЕ ПОЛОЖЕНИЯ</w:t>
      </w:r>
    </w:p>
    <w:p w:rsidR="00A057DF" w:rsidRPr="00973C17" w:rsidRDefault="00A057DF" w:rsidP="00A057DF">
      <w:pPr>
        <w:ind w:firstLine="709"/>
        <w:contextualSpacing/>
        <w:jc w:val="both"/>
        <w:rPr>
          <w:snapToGrid w:val="0"/>
          <w:sz w:val="26"/>
          <w:szCs w:val="26"/>
        </w:rPr>
      </w:pPr>
      <w:r w:rsidRPr="00973C17">
        <w:rPr>
          <w:sz w:val="26"/>
          <w:szCs w:val="26"/>
        </w:rPr>
        <w:t>10.1</w:t>
      </w:r>
      <w:r w:rsidRPr="00973C17">
        <w:rPr>
          <w:spacing w:val="-7"/>
          <w:sz w:val="26"/>
          <w:szCs w:val="26"/>
        </w:rPr>
        <w:t>.</w:t>
      </w:r>
      <w:r w:rsidRPr="00973C17">
        <w:rPr>
          <w:sz w:val="26"/>
          <w:szCs w:val="26"/>
        </w:rPr>
        <w:t xml:space="preserve"> Д</w:t>
      </w:r>
      <w:r w:rsidRPr="00973C17">
        <w:rPr>
          <w:snapToGrid w:val="0"/>
          <w:sz w:val="26"/>
          <w:szCs w:val="26"/>
        </w:rPr>
        <w:t>оговор составлен в 2-х экземплярах, имеющих одинаковую юридическую силу, по одному для каждой из Сторон.</w:t>
      </w:r>
    </w:p>
    <w:p w:rsidR="00A057DF" w:rsidRPr="00973C17" w:rsidRDefault="00A057DF" w:rsidP="00A057DF">
      <w:pPr>
        <w:ind w:right="4" w:firstLine="709"/>
        <w:jc w:val="both"/>
        <w:rPr>
          <w:sz w:val="26"/>
          <w:szCs w:val="26"/>
        </w:rPr>
      </w:pPr>
      <w:r w:rsidRPr="00973C17">
        <w:rPr>
          <w:snapToGrid w:val="0"/>
          <w:sz w:val="26"/>
          <w:szCs w:val="26"/>
        </w:rPr>
        <w:t xml:space="preserve">10.2. </w:t>
      </w:r>
      <w:r w:rsidRPr="00973C17">
        <w:rPr>
          <w:sz w:val="26"/>
          <w:szCs w:val="26"/>
        </w:rPr>
        <w:t>Отношения Сторон, не урегулированные настоящим Договором, регламентируются законодательством Российской Федерации.</w:t>
      </w:r>
    </w:p>
    <w:p w:rsidR="00A057DF" w:rsidRPr="00973C17" w:rsidRDefault="00A057DF" w:rsidP="00A057DF">
      <w:pPr>
        <w:ind w:firstLine="540"/>
        <w:jc w:val="both"/>
        <w:rPr>
          <w:sz w:val="26"/>
          <w:szCs w:val="26"/>
        </w:rPr>
      </w:pPr>
      <w:r w:rsidRPr="00973C17">
        <w:rPr>
          <w:sz w:val="26"/>
          <w:szCs w:val="26"/>
        </w:rPr>
        <w:t xml:space="preserve">  10.3. 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почте</w:t>
      </w:r>
      <w:r w:rsidR="00B3660F">
        <w:rPr>
          <w:sz w:val="26"/>
          <w:szCs w:val="26"/>
        </w:rPr>
        <w:t>,</w:t>
      </w:r>
      <w:r w:rsidRPr="00973C17">
        <w:rPr>
          <w:sz w:val="26"/>
          <w:szCs w:val="26"/>
        </w:rPr>
        <w:t xml:space="preserve"> заказным или ценным письмом с уведомлением о вручении, по электронной почте или курьером. Датой уведомления считается дата его доставки, указанная в уведомлении о вручении или доставке.</w:t>
      </w:r>
    </w:p>
    <w:p w:rsidR="00A057DF" w:rsidRPr="00973C17" w:rsidRDefault="00A057DF" w:rsidP="00A057DF">
      <w:pPr>
        <w:ind w:firstLine="709"/>
        <w:jc w:val="both"/>
        <w:rPr>
          <w:sz w:val="26"/>
          <w:szCs w:val="26"/>
        </w:rPr>
      </w:pPr>
      <w:r w:rsidRPr="00973C17">
        <w:rPr>
          <w:sz w:val="26"/>
          <w:szCs w:val="26"/>
        </w:rPr>
        <w:t xml:space="preserve">10.4. Ни одна из Сторон не вправе передавать свои обязанности по настоящему Договору третьему </w:t>
      </w:r>
      <w:r w:rsidR="003B3193" w:rsidRPr="00973C17">
        <w:rPr>
          <w:sz w:val="26"/>
          <w:szCs w:val="26"/>
        </w:rPr>
        <w:t>лицу без</w:t>
      </w:r>
      <w:r w:rsidRPr="00973C17">
        <w:rPr>
          <w:sz w:val="26"/>
          <w:szCs w:val="26"/>
        </w:rPr>
        <w:t xml:space="preserve"> письменного на то согласия другой Стороны.</w:t>
      </w:r>
    </w:p>
    <w:p w:rsidR="00A057DF" w:rsidRPr="00973C17" w:rsidRDefault="00A057DF" w:rsidP="00A057DF">
      <w:pPr>
        <w:ind w:firstLine="709"/>
        <w:jc w:val="both"/>
        <w:rPr>
          <w:sz w:val="26"/>
          <w:szCs w:val="26"/>
        </w:rPr>
      </w:pPr>
      <w:r w:rsidRPr="00973C17">
        <w:rPr>
          <w:sz w:val="26"/>
          <w:szCs w:val="26"/>
        </w:rPr>
        <w:t>10.5.</w:t>
      </w:r>
      <w:r w:rsidRPr="00973C17">
        <w:rPr>
          <w:sz w:val="26"/>
          <w:szCs w:val="26"/>
          <w:lang w:val="en-US"/>
        </w:rPr>
        <w:t> </w:t>
      </w:r>
      <w:r w:rsidRPr="00973C17">
        <w:rPr>
          <w:spacing w:val="-7"/>
          <w:sz w:val="26"/>
          <w:szCs w:val="26"/>
        </w:rPr>
        <w:t xml:space="preserve"> </w:t>
      </w:r>
      <w:r w:rsidRPr="00973C17">
        <w:rPr>
          <w:sz w:val="26"/>
          <w:szCs w:val="26"/>
        </w:rPr>
        <w:t>Неотъемлемой частью настоящего Договора являются:</w:t>
      </w:r>
    </w:p>
    <w:p w:rsidR="00A057DF" w:rsidRPr="00973C17" w:rsidRDefault="00354AB7" w:rsidP="00A057DF">
      <w:pPr>
        <w:pStyle w:val="a4"/>
        <w:numPr>
          <w:ilvl w:val="0"/>
          <w:numId w:val="11"/>
        </w:numPr>
        <w:suppressAutoHyphens/>
        <w:rPr>
          <w:sz w:val="26"/>
          <w:szCs w:val="26"/>
        </w:rPr>
      </w:pPr>
      <w:r w:rsidRPr="00973C17">
        <w:rPr>
          <w:sz w:val="26"/>
          <w:szCs w:val="26"/>
        </w:rPr>
        <w:t>Приложение №</w:t>
      </w:r>
      <w:r w:rsidR="00A057DF" w:rsidRPr="00973C17">
        <w:rPr>
          <w:sz w:val="26"/>
          <w:szCs w:val="26"/>
        </w:rPr>
        <w:t xml:space="preserve">1 – </w:t>
      </w:r>
      <w:r w:rsidR="00344ACE" w:rsidRPr="00973C17">
        <w:rPr>
          <w:spacing w:val="-1"/>
          <w:sz w:val="26"/>
          <w:szCs w:val="26"/>
        </w:rPr>
        <w:t>«Перечень охраняемых объектов»</w:t>
      </w:r>
    </w:p>
    <w:p w:rsidR="00A057DF" w:rsidRPr="00973C17" w:rsidRDefault="00354AB7" w:rsidP="00A057DF">
      <w:pPr>
        <w:pStyle w:val="a4"/>
        <w:numPr>
          <w:ilvl w:val="0"/>
          <w:numId w:val="11"/>
        </w:numPr>
        <w:suppressAutoHyphens/>
        <w:rPr>
          <w:sz w:val="26"/>
          <w:szCs w:val="26"/>
        </w:rPr>
      </w:pPr>
      <w:r w:rsidRPr="00973C17">
        <w:rPr>
          <w:bCs/>
          <w:sz w:val="26"/>
          <w:szCs w:val="26"/>
        </w:rPr>
        <w:t xml:space="preserve">Приложение </w:t>
      </w:r>
      <w:r w:rsidRPr="00E300A1">
        <w:rPr>
          <w:bCs/>
          <w:sz w:val="26"/>
          <w:szCs w:val="26"/>
        </w:rPr>
        <w:t>№</w:t>
      </w:r>
      <w:r w:rsidRPr="00973C17">
        <w:rPr>
          <w:bCs/>
          <w:sz w:val="26"/>
          <w:szCs w:val="26"/>
        </w:rPr>
        <w:t xml:space="preserve">2 </w:t>
      </w:r>
      <w:r>
        <w:rPr>
          <w:sz w:val="26"/>
          <w:szCs w:val="26"/>
        </w:rPr>
        <w:t>–</w:t>
      </w:r>
      <w:r w:rsidR="00344ACE">
        <w:rPr>
          <w:sz w:val="26"/>
          <w:szCs w:val="26"/>
        </w:rPr>
        <w:t xml:space="preserve"> </w:t>
      </w:r>
      <w:r w:rsidR="00344ACE" w:rsidRPr="00973C17">
        <w:rPr>
          <w:spacing w:val="-1"/>
          <w:sz w:val="26"/>
          <w:szCs w:val="26"/>
        </w:rPr>
        <w:t>Форма «Акт приема-передачи оборудования»</w:t>
      </w:r>
      <w:r w:rsidR="00A057DF" w:rsidRPr="00973C17">
        <w:rPr>
          <w:sz w:val="26"/>
          <w:szCs w:val="26"/>
        </w:rPr>
        <w:t xml:space="preserve">; </w:t>
      </w:r>
    </w:p>
    <w:p w:rsidR="00A057DF" w:rsidRPr="00973C17" w:rsidRDefault="00354AB7" w:rsidP="00A057DF">
      <w:pPr>
        <w:pStyle w:val="a4"/>
        <w:widowControl/>
        <w:numPr>
          <w:ilvl w:val="0"/>
          <w:numId w:val="11"/>
        </w:numPr>
        <w:rPr>
          <w:sz w:val="26"/>
          <w:szCs w:val="26"/>
        </w:rPr>
      </w:pPr>
      <w:r w:rsidRPr="00973C17">
        <w:rPr>
          <w:sz w:val="26"/>
          <w:szCs w:val="26"/>
        </w:rPr>
        <w:t>Приложение №</w:t>
      </w:r>
      <w:r w:rsidR="00A057DF" w:rsidRPr="00973C17">
        <w:rPr>
          <w:sz w:val="26"/>
          <w:szCs w:val="26"/>
        </w:rPr>
        <w:t xml:space="preserve">3 </w:t>
      </w:r>
      <w:r w:rsidRPr="00973C17">
        <w:rPr>
          <w:sz w:val="26"/>
          <w:szCs w:val="26"/>
        </w:rPr>
        <w:t>– Форма</w:t>
      </w:r>
      <w:r w:rsidR="00344ACE" w:rsidRPr="00973C17">
        <w:rPr>
          <w:spacing w:val="-1"/>
          <w:sz w:val="26"/>
          <w:szCs w:val="26"/>
        </w:rPr>
        <w:t xml:space="preserve"> «</w:t>
      </w:r>
      <w:r w:rsidR="00344ACE" w:rsidRPr="00973C17">
        <w:rPr>
          <w:sz w:val="26"/>
          <w:szCs w:val="26"/>
        </w:rPr>
        <w:t>Отчет о происшествиях на охраняемых объектах</w:t>
      </w:r>
      <w:r w:rsidR="00344ACE" w:rsidRPr="00973C17">
        <w:rPr>
          <w:spacing w:val="-1"/>
          <w:sz w:val="26"/>
          <w:szCs w:val="26"/>
        </w:rPr>
        <w:t>»</w:t>
      </w:r>
      <w:r w:rsidR="00A057DF" w:rsidRPr="00973C17">
        <w:rPr>
          <w:sz w:val="26"/>
          <w:szCs w:val="26"/>
        </w:rPr>
        <w:t>;</w:t>
      </w:r>
    </w:p>
    <w:p w:rsidR="00A057DF" w:rsidRDefault="00344ACE" w:rsidP="00A057DF">
      <w:pPr>
        <w:pStyle w:val="a4"/>
        <w:numPr>
          <w:ilvl w:val="0"/>
          <w:numId w:val="11"/>
        </w:numPr>
        <w:suppressAutoHyphens/>
        <w:jc w:val="both"/>
        <w:rPr>
          <w:sz w:val="26"/>
          <w:szCs w:val="26"/>
        </w:rPr>
      </w:pPr>
      <w:r>
        <w:rPr>
          <w:sz w:val="26"/>
          <w:szCs w:val="26"/>
        </w:rPr>
        <w:t>Приложение №</w:t>
      </w:r>
      <w:r w:rsidR="00A057DF" w:rsidRPr="00973C17">
        <w:rPr>
          <w:sz w:val="26"/>
          <w:szCs w:val="26"/>
        </w:rPr>
        <w:t>4 –</w:t>
      </w:r>
      <w:r w:rsidR="00B663EA">
        <w:rPr>
          <w:sz w:val="26"/>
          <w:szCs w:val="26"/>
        </w:rPr>
        <w:t xml:space="preserve"> </w:t>
      </w:r>
      <w:r w:rsidRPr="00973C17">
        <w:rPr>
          <w:sz w:val="26"/>
          <w:szCs w:val="26"/>
        </w:rPr>
        <w:t>Время реагирования по сигналам «Тревога»</w:t>
      </w:r>
      <w:r w:rsidRPr="00344ACE">
        <w:rPr>
          <w:sz w:val="26"/>
          <w:szCs w:val="26"/>
        </w:rPr>
        <w:t xml:space="preserve"> </w:t>
      </w:r>
      <w:r w:rsidRPr="00973C17">
        <w:rPr>
          <w:sz w:val="26"/>
          <w:szCs w:val="26"/>
        </w:rPr>
        <w:t>с охраняемых объектов силами МГ</w:t>
      </w:r>
      <w:r w:rsidR="00100CA4" w:rsidRPr="00100CA4">
        <w:rPr>
          <w:sz w:val="26"/>
          <w:szCs w:val="26"/>
        </w:rPr>
        <w:t xml:space="preserve"> </w:t>
      </w:r>
      <w:r w:rsidR="00100CA4" w:rsidRPr="00CB6659">
        <w:rPr>
          <w:sz w:val="26"/>
          <w:szCs w:val="26"/>
        </w:rPr>
        <w:t>и перечень третьих лиц, участвующих в исполнении договора</w:t>
      </w:r>
      <w:r w:rsidR="00F576DF">
        <w:rPr>
          <w:sz w:val="26"/>
          <w:szCs w:val="26"/>
        </w:rPr>
        <w:t>;</w:t>
      </w:r>
    </w:p>
    <w:p w:rsidR="00FF5260" w:rsidRPr="005C4F19" w:rsidRDefault="003B3193" w:rsidP="009C6D84">
      <w:pPr>
        <w:pStyle w:val="a4"/>
        <w:numPr>
          <w:ilvl w:val="0"/>
          <w:numId w:val="11"/>
        </w:numPr>
        <w:tabs>
          <w:tab w:val="left" w:pos="142"/>
        </w:tabs>
        <w:ind w:right="-284"/>
        <w:jc w:val="both"/>
        <w:rPr>
          <w:sz w:val="26"/>
          <w:szCs w:val="26"/>
        </w:rPr>
      </w:pPr>
      <w:r w:rsidRPr="009C6D84">
        <w:rPr>
          <w:sz w:val="26"/>
          <w:szCs w:val="26"/>
        </w:rPr>
        <w:t xml:space="preserve">Приложение </w:t>
      </w:r>
      <w:r w:rsidR="008806C8" w:rsidRPr="009C6D84">
        <w:rPr>
          <w:sz w:val="26"/>
          <w:szCs w:val="26"/>
        </w:rPr>
        <w:t xml:space="preserve">№5 – </w:t>
      </w:r>
      <w:r w:rsidR="00354AB7" w:rsidRPr="009C6D84">
        <w:rPr>
          <w:sz w:val="26"/>
          <w:szCs w:val="26"/>
        </w:rPr>
        <w:t>«</w:t>
      </w:r>
      <w:r w:rsidR="008806C8" w:rsidRPr="009C6D84">
        <w:rPr>
          <w:sz w:val="26"/>
          <w:szCs w:val="26"/>
        </w:rPr>
        <w:t>Соглашение об использовании электронных документов</w:t>
      </w:r>
      <w:r w:rsidR="00354AB7" w:rsidRPr="009C6D84">
        <w:rPr>
          <w:sz w:val="26"/>
          <w:szCs w:val="26"/>
        </w:rPr>
        <w:t>»</w:t>
      </w:r>
      <w:r w:rsidR="00FF5260" w:rsidRPr="009C6D84">
        <w:rPr>
          <w:sz w:val="26"/>
          <w:szCs w:val="26"/>
        </w:rPr>
        <w:t xml:space="preserve"> </w:t>
      </w:r>
      <w:r w:rsidR="00FF5260" w:rsidRPr="009C6D84">
        <w:rPr>
          <w:i/>
          <w:iCs/>
          <w:sz w:val="26"/>
          <w:szCs w:val="26"/>
        </w:rPr>
        <w:t>*(</w:t>
      </w:r>
      <w:proofErr w:type="gramStart"/>
      <w:r w:rsidR="00FF5260" w:rsidRPr="009C6D84">
        <w:rPr>
          <w:i/>
          <w:iCs/>
          <w:sz w:val="26"/>
          <w:szCs w:val="26"/>
        </w:rPr>
        <w:t>В</w:t>
      </w:r>
      <w:proofErr w:type="gramEnd"/>
      <w:r w:rsidR="00FF5260" w:rsidRPr="009C6D84">
        <w:rPr>
          <w:i/>
          <w:iCs/>
          <w:sz w:val="26"/>
          <w:szCs w:val="26"/>
        </w:rPr>
        <w:t xml:space="preserve"> случае несогласия Исполнителя на обмен первичными учетными документами посредством электронного документооборота (ЭДО), на этапе подписания договора Соглашение Сторонами не подписывается и подлежит исключению из Договора. Несогласие Исполнителя должно быть выражено в письменной форме до момента подписания Договора.)</w:t>
      </w:r>
      <w:r w:rsidR="005C4F19">
        <w:rPr>
          <w:i/>
          <w:iCs/>
          <w:sz w:val="26"/>
          <w:szCs w:val="26"/>
        </w:rPr>
        <w:t>;</w:t>
      </w:r>
    </w:p>
    <w:p w:rsidR="005C4F19" w:rsidRPr="009C6D84" w:rsidRDefault="005C4F19" w:rsidP="005C4F19">
      <w:pPr>
        <w:pStyle w:val="a4"/>
        <w:tabs>
          <w:tab w:val="left" w:pos="142"/>
        </w:tabs>
        <w:ind w:right="-284"/>
        <w:jc w:val="both"/>
        <w:rPr>
          <w:sz w:val="26"/>
          <w:szCs w:val="26"/>
        </w:rPr>
      </w:pPr>
    </w:p>
    <w:p w:rsidR="008806C8" w:rsidRPr="003B3193" w:rsidRDefault="008806C8" w:rsidP="00FF5260">
      <w:pPr>
        <w:pStyle w:val="a4"/>
        <w:suppressAutoHyphens/>
        <w:jc w:val="both"/>
        <w:rPr>
          <w:sz w:val="26"/>
          <w:szCs w:val="26"/>
        </w:rPr>
      </w:pPr>
    </w:p>
    <w:p w:rsidR="005C11DB" w:rsidRPr="005E6285" w:rsidRDefault="005C11DB" w:rsidP="005C11DB">
      <w:pPr>
        <w:shd w:val="clear" w:color="auto" w:fill="FFFFFF"/>
        <w:tabs>
          <w:tab w:val="left" w:pos="461"/>
        </w:tabs>
        <w:ind w:firstLine="709"/>
        <w:jc w:val="both"/>
        <w:rPr>
          <w:sz w:val="28"/>
          <w:szCs w:val="28"/>
        </w:rPr>
      </w:pPr>
    </w:p>
    <w:p w:rsidR="005C11DB" w:rsidRPr="009C6D84" w:rsidRDefault="005C11DB" w:rsidP="009C6D84">
      <w:pPr>
        <w:pStyle w:val="a4"/>
        <w:numPr>
          <w:ilvl w:val="0"/>
          <w:numId w:val="43"/>
        </w:numPr>
        <w:shd w:val="clear" w:color="auto" w:fill="FFFFFF"/>
        <w:tabs>
          <w:tab w:val="left" w:pos="461"/>
        </w:tabs>
        <w:rPr>
          <w:b/>
          <w:color w:val="000000"/>
          <w:spacing w:val="-6"/>
          <w:sz w:val="28"/>
          <w:szCs w:val="28"/>
        </w:rPr>
      </w:pPr>
      <w:r w:rsidRPr="009C6D84">
        <w:rPr>
          <w:b/>
          <w:color w:val="000000"/>
          <w:sz w:val="28"/>
          <w:szCs w:val="28"/>
        </w:rPr>
        <w:t xml:space="preserve">ЮРИДИЧЕСКИЕ АДРЕСА И РЕКВИЗИТЫ </w:t>
      </w:r>
      <w:r w:rsidRPr="009C6D84">
        <w:rPr>
          <w:b/>
          <w:color w:val="000000"/>
          <w:spacing w:val="-6"/>
          <w:sz w:val="28"/>
          <w:szCs w:val="28"/>
        </w:rPr>
        <w:t>СТОРОН</w:t>
      </w:r>
    </w:p>
    <w:p w:rsidR="005C11DB" w:rsidRDefault="005C11DB" w:rsidP="005C11DB">
      <w:pPr>
        <w:shd w:val="clear" w:color="auto" w:fill="FFFFFF"/>
        <w:tabs>
          <w:tab w:val="left" w:pos="461"/>
        </w:tabs>
        <w:ind w:left="1069"/>
        <w:rPr>
          <w:b/>
          <w:color w:val="000000"/>
          <w:spacing w:val="-6"/>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431"/>
        <w:gridCol w:w="400"/>
        <w:gridCol w:w="4599"/>
        <w:gridCol w:w="140"/>
      </w:tblGrid>
      <w:tr w:rsidR="00093CD2" w:rsidTr="00BB38DC">
        <w:trPr>
          <w:gridBefore w:val="1"/>
          <w:wBefore w:w="709" w:type="dxa"/>
        </w:trPr>
        <w:tc>
          <w:tcPr>
            <w:tcW w:w="4831" w:type="dxa"/>
            <w:gridSpan w:val="2"/>
          </w:tcPr>
          <w:p w:rsidR="00512BC3" w:rsidRPr="00512BC3" w:rsidRDefault="00512BC3" w:rsidP="005C11DB">
            <w:pPr>
              <w:tabs>
                <w:tab w:val="left" w:pos="461"/>
              </w:tabs>
              <w:jc w:val="center"/>
              <w:rPr>
                <w:sz w:val="26"/>
                <w:szCs w:val="26"/>
                <w:u w:val="single"/>
              </w:rPr>
            </w:pPr>
            <w:r w:rsidRPr="00512BC3">
              <w:rPr>
                <w:b/>
                <w:color w:val="000000"/>
                <w:sz w:val="26"/>
                <w:szCs w:val="26"/>
                <w:u w:val="single"/>
              </w:rPr>
              <w:t>«</w:t>
            </w:r>
            <w:r w:rsidRPr="00512BC3">
              <w:rPr>
                <w:b/>
                <w:sz w:val="26"/>
                <w:szCs w:val="26"/>
                <w:u w:val="single"/>
              </w:rPr>
              <w:t>Заказчик»</w:t>
            </w:r>
            <w:r w:rsidRPr="00512BC3">
              <w:rPr>
                <w:b/>
                <w:color w:val="000000"/>
                <w:sz w:val="26"/>
                <w:szCs w:val="26"/>
                <w:u w:val="single"/>
              </w:rPr>
              <w:t>:</w:t>
            </w:r>
            <w:r w:rsidRPr="00512BC3">
              <w:rPr>
                <w:sz w:val="26"/>
                <w:szCs w:val="26"/>
                <w:u w:val="single"/>
              </w:rPr>
              <w:t xml:space="preserve">   </w:t>
            </w:r>
          </w:p>
          <w:p w:rsidR="008A139A" w:rsidRDefault="008A139A" w:rsidP="00512BC3">
            <w:pPr>
              <w:rPr>
                <w:sz w:val="26"/>
                <w:szCs w:val="26"/>
              </w:rPr>
            </w:pPr>
          </w:p>
          <w:p w:rsidR="00512BC3" w:rsidRPr="00512BC3" w:rsidRDefault="00093CD2" w:rsidP="00512BC3">
            <w:pPr>
              <w:rPr>
                <w:sz w:val="26"/>
                <w:szCs w:val="26"/>
              </w:rPr>
            </w:pPr>
            <w:r>
              <w:rPr>
                <w:sz w:val="26"/>
                <w:szCs w:val="26"/>
              </w:rPr>
              <w:t>П</w:t>
            </w:r>
            <w:r w:rsidR="00512BC3" w:rsidRPr="00512BC3">
              <w:rPr>
                <w:sz w:val="26"/>
                <w:szCs w:val="26"/>
              </w:rPr>
              <w:t>АО «</w:t>
            </w:r>
            <w:r>
              <w:rPr>
                <w:sz w:val="26"/>
                <w:szCs w:val="26"/>
              </w:rPr>
              <w:t>Башинформсвязь</w:t>
            </w:r>
            <w:r w:rsidR="00512BC3" w:rsidRPr="00512BC3">
              <w:rPr>
                <w:sz w:val="26"/>
                <w:szCs w:val="26"/>
              </w:rPr>
              <w:t xml:space="preserve">»                                         </w:t>
            </w:r>
          </w:p>
          <w:p w:rsidR="00512BC3" w:rsidRPr="00512BC3" w:rsidRDefault="00512BC3" w:rsidP="00512BC3">
            <w:pPr>
              <w:rPr>
                <w:sz w:val="26"/>
                <w:szCs w:val="26"/>
              </w:rPr>
            </w:pPr>
            <w:r w:rsidRPr="00512BC3">
              <w:rPr>
                <w:sz w:val="26"/>
                <w:szCs w:val="26"/>
                <w:u w:val="single"/>
              </w:rPr>
              <w:t>Юридический адрес:</w:t>
            </w:r>
            <w:r w:rsidRPr="00512BC3">
              <w:rPr>
                <w:sz w:val="26"/>
                <w:szCs w:val="26"/>
              </w:rPr>
              <w:t xml:space="preserve"> </w:t>
            </w:r>
          </w:p>
          <w:p w:rsidR="00512BC3" w:rsidRPr="00512BC3" w:rsidRDefault="00093CD2" w:rsidP="00512BC3">
            <w:pPr>
              <w:rPr>
                <w:sz w:val="26"/>
                <w:szCs w:val="26"/>
              </w:rPr>
            </w:pPr>
            <w:r>
              <w:rPr>
                <w:sz w:val="26"/>
                <w:szCs w:val="26"/>
              </w:rPr>
              <w:t>450000</w:t>
            </w:r>
            <w:r w:rsidR="00512BC3" w:rsidRPr="00512BC3">
              <w:rPr>
                <w:sz w:val="26"/>
                <w:szCs w:val="26"/>
              </w:rPr>
              <w:t xml:space="preserve"> г. </w:t>
            </w:r>
            <w:r>
              <w:rPr>
                <w:sz w:val="26"/>
                <w:szCs w:val="26"/>
              </w:rPr>
              <w:t>Уфа</w:t>
            </w:r>
            <w:r w:rsidR="00512BC3" w:rsidRPr="00512BC3">
              <w:rPr>
                <w:sz w:val="26"/>
                <w:szCs w:val="26"/>
              </w:rPr>
              <w:t xml:space="preserve">, </w:t>
            </w:r>
          </w:p>
          <w:p w:rsidR="00512BC3" w:rsidRPr="00512BC3" w:rsidRDefault="00512BC3" w:rsidP="00512BC3">
            <w:pPr>
              <w:rPr>
                <w:sz w:val="26"/>
                <w:szCs w:val="26"/>
              </w:rPr>
            </w:pPr>
            <w:r w:rsidRPr="00512BC3">
              <w:rPr>
                <w:sz w:val="26"/>
                <w:szCs w:val="26"/>
              </w:rPr>
              <w:t>ул.</w:t>
            </w:r>
            <w:r w:rsidR="00093CD2">
              <w:rPr>
                <w:sz w:val="26"/>
                <w:szCs w:val="26"/>
              </w:rPr>
              <w:t xml:space="preserve"> Ленина</w:t>
            </w:r>
            <w:r w:rsidRPr="00512BC3">
              <w:rPr>
                <w:sz w:val="26"/>
                <w:szCs w:val="26"/>
              </w:rPr>
              <w:t>, д.</w:t>
            </w:r>
            <w:r w:rsidR="00093CD2">
              <w:rPr>
                <w:sz w:val="26"/>
                <w:szCs w:val="26"/>
              </w:rPr>
              <w:t xml:space="preserve"> 32/</w:t>
            </w:r>
            <w:r w:rsidRPr="00512BC3">
              <w:rPr>
                <w:sz w:val="26"/>
                <w:szCs w:val="26"/>
              </w:rPr>
              <w:t>1</w:t>
            </w:r>
          </w:p>
          <w:p w:rsidR="00512BC3" w:rsidRDefault="00512BC3" w:rsidP="00512BC3">
            <w:pPr>
              <w:rPr>
                <w:sz w:val="26"/>
                <w:szCs w:val="26"/>
              </w:rPr>
            </w:pPr>
            <w:r w:rsidRPr="00512BC3">
              <w:rPr>
                <w:sz w:val="26"/>
                <w:szCs w:val="26"/>
                <w:u w:val="single"/>
              </w:rPr>
              <w:t>Почтовый адрес:</w:t>
            </w:r>
            <w:r w:rsidRPr="00512BC3">
              <w:rPr>
                <w:sz w:val="26"/>
                <w:szCs w:val="26"/>
              </w:rPr>
              <w:t xml:space="preserve"> </w:t>
            </w:r>
          </w:p>
          <w:p w:rsidR="00093CD2" w:rsidRPr="00512BC3" w:rsidRDefault="00093CD2" w:rsidP="00093CD2">
            <w:pPr>
              <w:rPr>
                <w:sz w:val="26"/>
                <w:szCs w:val="26"/>
              </w:rPr>
            </w:pPr>
            <w:r>
              <w:rPr>
                <w:sz w:val="26"/>
                <w:szCs w:val="26"/>
              </w:rPr>
              <w:t>450000</w:t>
            </w:r>
            <w:r w:rsidRPr="00512BC3">
              <w:rPr>
                <w:sz w:val="26"/>
                <w:szCs w:val="26"/>
              </w:rPr>
              <w:t xml:space="preserve"> г. </w:t>
            </w:r>
            <w:r>
              <w:rPr>
                <w:sz w:val="26"/>
                <w:szCs w:val="26"/>
              </w:rPr>
              <w:t>Уфа</w:t>
            </w:r>
            <w:r w:rsidRPr="00512BC3">
              <w:rPr>
                <w:sz w:val="26"/>
                <w:szCs w:val="26"/>
              </w:rPr>
              <w:t xml:space="preserve">, </w:t>
            </w:r>
          </w:p>
          <w:p w:rsidR="00093CD2" w:rsidRPr="00512BC3" w:rsidRDefault="00093CD2" w:rsidP="00093CD2">
            <w:pPr>
              <w:rPr>
                <w:sz w:val="26"/>
                <w:szCs w:val="26"/>
              </w:rPr>
            </w:pPr>
            <w:r w:rsidRPr="00512BC3">
              <w:rPr>
                <w:sz w:val="26"/>
                <w:szCs w:val="26"/>
              </w:rPr>
              <w:t>ул.</w:t>
            </w:r>
            <w:r>
              <w:rPr>
                <w:sz w:val="26"/>
                <w:szCs w:val="26"/>
              </w:rPr>
              <w:t xml:space="preserve"> Ленина</w:t>
            </w:r>
            <w:r w:rsidRPr="00512BC3">
              <w:rPr>
                <w:sz w:val="26"/>
                <w:szCs w:val="26"/>
              </w:rPr>
              <w:t>, д.</w:t>
            </w:r>
            <w:r>
              <w:rPr>
                <w:sz w:val="26"/>
                <w:szCs w:val="26"/>
              </w:rPr>
              <w:t xml:space="preserve"> 32/</w:t>
            </w:r>
            <w:r w:rsidRPr="00512BC3">
              <w:rPr>
                <w:sz w:val="26"/>
                <w:szCs w:val="26"/>
              </w:rPr>
              <w:t>1</w:t>
            </w:r>
          </w:p>
          <w:p w:rsidR="00512BC3" w:rsidRPr="00512BC3" w:rsidRDefault="00512BC3" w:rsidP="00512BC3">
            <w:pPr>
              <w:rPr>
                <w:sz w:val="26"/>
                <w:szCs w:val="26"/>
              </w:rPr>
            </w:pPr>
            <w:r w:rsidRPr="00512BC3">
              <w:rPr>
                <w:sz w:val="26"/>
                <w:szCs w:val="26"/>
              </w:rPr>
              <w:t xml:space="preserve">ИНН </w:t>
            </w:r>
            <w:r w:rsidR="00B30F61">
              <w:rPr>
                <w:sz w:val="26"/>
                <w:szCs w:val="26"/>
              </w:rPr>
              <w:t>0</w:t>
            </w:r>
            <w:r w:rsidR="00093CD2">
              <w:rPr>
                <w:sz w:val="26"/>
                <w:szCs w:val="26"/>
              </w:rPr>
              <w:t>2</w:t>
            </w:r>
            <w:r w:rsidRPr="00512BC3">
              <w:rPr>
                <w:sz w:val="26"/>
                <w:szCs w:val="26"/>
              </w:rPr>
              <w:t>7</w:t>
            </w:r>
            <w:r w:rsidR="00B30F61">
              <w:rPr>
                <w:sz w:val="26"/>
                <w:szCs w:val="26"/>
              </w:rPr>
              <w:t>4</w:t>
            </w:r>
            <w:r w:rsidR="00093CD2">
              <w:rPr>
                <w:sz w:val="26"/>
                <w:szCs w:val="26"/>
              </w:rPr>
              <w:t>018377</w:t>
            </w:r>
          </w:p>
          <w:p w:rsidR="00512BC3" w:rsidRPr="00512BC3" w:rsidRDefault="00093CD2" w:rsidP="00512BC3">
            <w:pPr>
              <w:rPr>
                <w:sz w:val="26"/>
                <w:szCs w:val="26"/>
              </w:rPr>
            </w:pPr>
            <w:r w:rsidRPr="00512BC3">
              <w:rPr>
                <w:sz w:val="26"/>
                <w:szCs w:val="26"/>
              </w:rPr>
              <w:t>КПП 997750001</w:t>
            </w:r>
            <w:r w:rsidR="00512BC3" w:rsidRPr="00512BC3">
              <w:rPr>
                <w:sz w:val="26"/>
                <w:szCs w:val="26"/>
              </w:rPr>
              <w:t xml:space="preserve"> </w:t>
            </w:r>
          </w:p>
          <w:p w:rsidR="00512BC3" w:rsidRPr="00512BC3" w:rsidRDefault="00093CD2" w:rsidP="00512BC3">
            <w:pPr>
              <w:rPr>
                <w:sz w:val="26"/>
                <w:szCs w:val="26"/>
              </w:rPr>
            </w:pPr>
            <w:r w:rsidRPr="00512BC3">
              <w:rPr>
                <w:sz w:val="26"/>
                <w:szCs w:val="26"/>
              </w:rPr>
              <w:t>ОГРН 1020202561686</w:t>
            </w:r>
          </w:p>
          <w:p w:rsidR="00512BC3" w:rsidRPr="00512BC3" w:rsidRDefault="00512BC3" w:rsidP="00512BC3">
            <w:pPr>
              <w:rPr>
                <w:sz w:val="26"/>
                <w:szCs w:val="26"/>
              </w:rPr>
            </w:pPr>
            <w:proofErr w:type="spellStart"/>
            <w:r w:rsidRPr="00512BC3">
              <w:rPr>
                <w:sz w:val="26"/>
                <w:szCs w:val="26"/>
              </w:rPr>
              <w:t>Расч</w:t>
            </w:r>
            <w:proofErr w:type="spellEnd"/>
            <w:r w:rsidRPr="00512BC3">
              <w:rPr>
                <w:sz w:val="26"/>
                <w:szCs w:val="26"/>
              </w:rPr>
              <w:t xml:space="preserve">. </w:t>
            </w:r>
            <w:proofErr w:type="spellStart"/>
            <w:r w:rsidRPr="00512BC3">
              <w:rPr>
                <w:sz w:val="26"/>
                <w:szCs w:val="26"/>
              </w:rPr>
              <w:t>Сч</w:t>
            </w:r>
            <w:proofErr w:type="spellEnd"/>
            <w:r w:rsidRPr="00512BC3">
              <w:rPr>
                <w:sz w:val="26"/>
                <w:szCs w:val="26"/>
              </w:rPr>
              <w:t>. 4070281</w:t>
            </w:r>
            <w:r w:rsidR="00093CD2">
              <w:rPr>
                <w:sz w:val="26"/>
                <w:szCs w:val="26"/>
              </w:rPr>
              <w:t>0</w:t>
            </w:r>
            <w:r w:rsidR="005D65F0">
              <w:rPr>
                <w:sz w:val="26"/>
                <w:szCs w:val="26"/>
              </w:rPr>
              <w:t>9</w:t>
            </w:r>
            <w:r w:rsidR="00093CD2">
              <w:rPr>
                <w:sz w:val="26"/>
                <w:szCs w:val="26"/>
              </w:rPr>
              <w:t>00000005674</w:t>
            </w:r>
            <w:r w:rsidRPr="00512BC3">
              <w:rPr>
                <w:sz w:val="26"/>
                <w:szCs w:val="26"/>
              </w:rPr>
              <w:tab/>
            </w:r>
          </w:p>
          <w:p w:rsidR="00512BC3" w:rsidRPr="00512BC3" w:rsidRDefault="00093CD2" w:rsidP="00512BC3">
            <w:pPr>
              <w:rPr>
                <w:sz w:val="26"/>
                <w:szCs w:val="26"/>
              </w:rPr>
            </w:pPr>
            <w:r>
              <w:rPr>
                <w:sz w:val="26"/>
                <w:szCs w:val="26"/>
              </w:rPr>
              <w:t>в ОАО АБ «Россия»</w:t>
            </w:r>
            <w:r w:rsidR="00512BC3" w:rsidRPr="00512BC3">
              <w:rPr>
                <w:sz w:val="26"/>
                <w:szCs w:val="26"/>
              </w:rPr>
              <w:t xml:space="preserve"> </w:t>
            </w:r>
          </w:p>
          <w:p w:rsidR="00512BC3" w:rsidRPr="00512BC3" w:rsidRDefault="00512BC3" w:rsidP="00512BC3">
            <w:pPr>
              <w:rPr>
                <w:sz w:val="26"/>
                <w:szCs w:val="26"/>
              </w:rPr>
            </w:pPr>
            <w:r w:rsidRPr="00512BC3">
              <w:rPr>
                <w:sz w:val="26"/>
                <w:szCs w:val="26"/>
              </w:rPr>
              <w:t xml:space="preserve">г. </w:t>
            </w:r>
            <w:r w:rsidR="00093CD2">
              <w:rPr>
                <w:sz w:val="26"/>
                <w:szCs w:val="26"/>
              </w:rPr>
              <w:t>Санкт-Петербург</w:t>
            </w:r>
          </w:p>
          <w:p w:rsidR="00093CD2" w:rsidRDefault="00512BC3" w:rsidP="00512BC3">
            <w:pPr>
              <w:rPr>
                <w:sz w:val="26"/>
                <w:szCs w:val="26"/>
              </w:rPr>
            </w:pPr>
            <w:r w:rsidRPr="00512BC3">
              <w:rPr>
                <w:sz w:val="26"/>
                <w:szCs w:val="26"/>
              </w:rPr>
              <w:t xml:space="preserve">Кор. </w:t>
            </w:r>
            <w:proofErr w:type="spellStart"/>
            <w:r w:rsidRPr="00512BC3">
              <w:rPr>
                <w:sz w:val="26"/>
                <w:szCs w:val="26"/>
              </w:rPr>
              <w:t>Сч</w:t>
            </w:r>
            <w:proofErr w:type="spellEnd"/>
            <w:r w:rsidRPr="00512BC3">
              <w:rPr>
                <w:sz w:val="26"/>
                <w:szCs w:val="26"/>
              </w:rPr>
              <w:t>. 30101810</w:t>
            </w:r>
            <w:r w:rsidR="00093CD2">
              <w:rPr>
                <w:sz w:val="26"/>
                <w:szCs w:val="26"/>
              </w:rPr>
              <w:t>800000000861</w:t>
            </w:r>
          </w:p>
          <w:p w:rsidR="00093CD2" w:rsidRDefault="00093CD2" w:rsidP="00512BC3">
            <w:pPr>
              <w:rPr>
                <w:sz w:val="26"/>
                <w:szCs w:val="26"/>
              </w:rPr>
            </w:pPr>
            <w:r>
              <w:rPr>
                <w:sz w:val="26"/>
                <w:szCs w:val="26"/>
              </w:rPr>
              <w:t>В Северо-Западном Главном</w:t>
            </w:r>
          </w:p>
          <w:p w:rsidR="00512BC3" w:rsidRPr="00512BC3" w:rsidRDefault="00093CD2" w:rsidP="00512BC3">
            <w:pPr>
              <w:rPr>
                <w:sz w:val="26"/>
                <w:szCs w:val="26"/>
              </w:rPr>
            </w:pPr>
            <w:r>
              <w:rPr>
                <w:sz w:val="26"/>
                <w:szCs w:val="26"/>
              </w:rPr>
              <w:t>Управлении Банка России</w:t>
            </w:r>
            <w:r w:rsidR="00512BC3" w:rsidRPr="00512BC3">
              <w:rPr>
                <w:sz w:val="26"/>
                <w:szCs w:val="26"/>
              </w:rPr>
              <w:t xml:space="preserve">    </w:t>
            </w:r>
          </w:p>
          <w:p w:rsidR="00512BC3" w:rsidRDefault="00512BC3" w:rsidP="00512BC3">
            <w:pPr>
              <w:tabs>
                <w:tab w:val="left" w:pos="461"/>
              </w:tabs>
              <w:rPr>
                <w:sz w:val="26"/>
                <w:szCs w:val="26"/>
              </w:rPr>
            </w:pPr>
            <w:r w:rsidRPr="00512BC3">
              <w:rPr>
                <w:sz w:val="26"/>
                <w:szCs w:val="26"/>
              </w:rPr>
              <w:t>БИК   04</w:t>
            </w:r>
            <w:r w:rsidR="00093CD2">
              <w:rPr>
                <w:sz w:val="26"/>
                <w:szCs w:val="26"/>
              </w:rPr>
              <w:t>4030861</w:t>
            </w:r>
            <w:r w:rsidRPr="00512BC3">
              <w:rPr>
                <w:sz w:val="26"/>
                <w:szCs w:val="26"/>
              </w:rPr>
              <w:t xml:space="preserve">   </w:t>
            </w:r>
          </w:p>
          <w:p w:rsidR="00512BC3" w:rsidRDefault="00512BC3" w:rsidP="00512BC3">
            <w:pPr>
              <w:tabs>
                <w:tab w:val="left" w:pos="461"/>
              </w:tabs>
              <w:rPr>
                <w:sz w:val="26"/>
                <w:szCs w:val="26"/>
              </w:rPr>
            </w:pPr>
          </w:p>
          <w:p w:rsidR="00512BC3" w:rsidRDefault="00512BC3" w:rsidP="00512BC3">
            <w:pPr>
              <w:tabs>
                <w:tab w:val="left" w:pos="461"/>
              </w:tabs>
              <w:rPr>
                <w:color w:val="000000"/>
                <w:sz w:val="26"/>
                <w:szCs w:val="26"/>
              </w:rPr>
            </w:pPr>
            <w:r w:rsidRPr="00512BC3">
              <w:rPr>
                <w:sz w:val="26"/>
                <w:szCs w:val="26"/>
              </w:rPr>
              <w:t xml:space="preserve">     </w:t>
            </w:r>
            <w:r w:rsidRPr="00512BC3">
              <w:rPr>
                <w:color w:val="000000"/>
                <w:spacing w:val="-1"/>
                <w:sz w:val="26"/>
                <w:szCs w:val="26"/>
              </w:rPr>
              <w:t>подпись</w:t>
            </w:r>
          </w:p>
          <w:p w:rsidR="00512BC3" w:rsidRDefault="00512BC3" w:rsidP="007A58E5">
            <w:pPr>
              <w:tabs>
                <w:tab w:val="left" w:pos="461"/>
              </w:tabs>
              <w:rPr>
                <w:b/>
                <w:sz w:val="28"/>
                <w:szCs w:val="28"/>
              </w:rPr>
            </w:pPr>
            <w:r w:rsidRPr="00512BC3">
              <w:rPr>
                <w:sz w:val="26"/>
                <w:szCs w:val="26"/>
              </w:rPr>
              <w:t xml:space="preserve">          </w:t>
            </w:r>
            <w:r>
              <w:rPr>
                <w:sz w:val="26"/>
                <w:szCs w:val="26"/>
              </w:rPr>
              <w:t xml:space="preserve">                      </w:t>
            </w:r>
            <w:r w:rsidRPr="00512BC3">
              <w:rPr>
                <w:sz w:val="26"/>
                <w:szCs w:val="26"/>
              </w:rPr>
              <w:t xml:space="preserve"> </w:t>
            </w:r>
            <w:proofErr w:type="spellStart"/>
            <w:r w:rsidRPr="00512BC3">
              <w:rPr>
                <w:color w:val="000000"/>
                <w:spacing w:val="-1"/>
                <w:sz w:val="26"/>
                <w:szCs w:val="26"/>
              </w:rPr>
              <w:t>м.п</w:t>
            </w:r>
            <w:proofErr w:type="spellEnd"/>
            <w:r w:rsidRPr="00512BC3">
              <w:rPr>
                <w:color w:val="000000"/>
                <w:spacing w:val="-1"/>
                <w:sz w:val="26"/>
                <w:szCs w:val="26"/>
              </w:rPr>
              <w:t>.</w:t>
            </w:r>
            <w:r w:rsidRPr="00512BC3">
              <w:rPr>
                <w:sz w:val="26"/>
                <w:szCs w:val="26"/>
              </w:rPr>
              <w:t xml:space="preserve">          </w:t>
            </w:r>
          </w:p>
        </w:tc>
        <w:tc>
          <w:tcPr>
            <w:tcW w:w="4739" w:type="dxa"/>
            <w:gridSpan w:val="2"/>
          </w:tcPr>
          <w:p w:rsidR="00512BC3" w:rsidRDefault="00512BC3" w:rsidP="005C11DB">
            <w:pPr>
              <w:tabs>
                <w:tab w:val="left" w:pos="461"/>
              </w:tabs>
              <w:jc w:val="center"/>
              <w:rPr>
                <w:b/>
                <w:sz w:val="26"/>
                <w:szCs w:val="26"/>
                <w:u w:val="single"/>
              </w:rPr>
            </w:pPr>
            <w:r w:rsidRPr="00512BC3">
              <w:rPr>
                <w:b/>
                <w:sz w:val="26"/>
                <w:szCs w:val="26"/>
                <w:u w:val="single"/>
              </w:rPr>
              <w:lastRenderedPageBreak/>
              <w:t>«Исполнитель»:</w:t>
            </w:r>
          </w:p>
          <w:p w:rsidR="008A139A" w:rsidRDefault="008A139A" w:rsidP="008A139A">
            <w:pPr>
              <w:tabs>
                <w:tab w:val="left" w:pos="461"/>
              </w:tabs>
              <w:rPr>
                <w:sz w:val="28"/>
                <w:szCs w:val="28"/>
              </w:rPr>
            </w:pPr>
          </w:p>
          <w:p w:rsidR="008A139A" w:rsidRPr="008A139A" w:rsidRDefault="008A139A" w:rsidP="008A139A">
            <w:pPr>
              <w:tabs>
                <w:tab w:val="left" w:pos="461"/>
              </w:tabs>
              <w:rPr>
                <w:sz w:val="26"/>
                <w:szCs w:val="26"/>
              </w:rPr>
            </w:pPr>
          </w:p>
        </w:tc>
      </w:tr>
      <w:tr w:rsidR="00006370" w:rsidTr="00BB3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0" w:type="dxa"/>
          <w:trHeight w:val="142"/>
        </w:trPr>
        <w:tc>
          <w:tcPr>
            <w:tcW w:w="5140" w:type="dxa"/>
            <w:gridSpan w:val="2"/>
            <w:tcBorders>
              <w:top w:val="nil"/>
              <w:left w:val="nil"/>
              <w:bottom w:val="nil"/>
              <w:right w:val="nil"/>
            </w:tcBorders>
          </w:tcPr>
          <w:p w:rsidR="00006370" w:rsidRDefault="005C11DB" w:rsidP="005C11DB">
            <w:pPr>
              <w:tabs>
                <w:tab w:val="left" w:pos="461"/>
              </w:tabs>
              <w:spacing w:line="230" w:lineRule="exact"/>
              <w:rPr>
                <w:color w:val="000000"/>
                <w:spacing w:val="-1"/>
                <w:sz w:val="28"/>
                <w:szCs w:val="28"/>
              </w:rPr>
            </w:pPr>
            <w:r>
              <w:rPr>
                <w:color w:val="000000"/>
                <w:sz w:val="28"/>
                <w:szCs w:val="28"/>
              </w:rPr>
              <w:t xml:space="preserve">    </w:t>
            </w:r>
            <w:r>
              <w:rPr>
                <w:color w:val="000000"/>
                <w:spacing w:val="-1"/>
                <w:sz w:val="28"/>
                <w:szCs w:val="28"/>
              </w:rPr>
              <w:t xml:space="preserve"> </w:t>
            </w:r>
          </w:p>
        </w:tc>
        <w:tc>
          <w:tcPr>
            <w:tcW w:w="4999" w:type="dxa"/>
            <w:gridSpan w:val="2"/>
            <w:tcBorders>
              <w:top w:val="nil"/>
              <w:left w:val="nil"/>
              <w:bottom w:val="nil"/>
              <w:right w:val="nil"/>
            </w:tcBorders>
            <w:vAlign w:val="center"/>
          </w:tcPr>
          <w:p w:rsidR="00006370" w:rsidRPr="002D6645" w:rsidRDefault="00006370" w:rsidP="00F576DF">
            <w:pPr>
              <w:widowControl/>
              <w:jc w:val="right"/>
              <w:rPr>
                <w:sz w:val="24"/>
                <w:szCs w:val="24"/>
              </w:rPr>
            </w:pPr>
          </w:p>
        </w:tc>
      </w:tr>
      <w:tr w:rsidR="00006370" w:rsidTr="00BB3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0" w:type="dxa"/>
        </w:trPr>
        <w:tc>
          <w:tcPr>
            <w:tcW w:w="5140" w:type="dxa"/>
            <w:gridSpan w:val="2"/>
            <w:tcBorders>
              <w:top w:val="nil"/>
              <w:left w:val="nil"/>
              <w:bottom w:val="nil"/>
              <w:right w:val="nil"/>
            </w:tcBorders>
          </w:tcPr>
          <w:p w:rsidR="00006370" w:rsidRDefault="00006370" w:rsidP="005C11DB">
            <w:pPr>
              <w:tabs>
                <w:tab w:val="left" w:pos="461"/>
              </w:tabs>
              <w:spacing w:line="230" w:lineRule="exact"/>
              <w:rPr>
                <w:color w:val="000000"/>
                <w:spacing w:val="-1"/>
                <w:sz w:val="28"/>
                <w:szCs w:val="28"/>
              </w:rPr>
            </w:pPr>
          </w:p>
        </w:tc>
        <w:tc>
          <w:tcPr>
            <w:tcW w:w="4999" w:type="dxa"/>
            <w:gridSpan w:val="2"/>
            <w:tcBorders>
              <w:top w:val="nil"/>
              <w:left w:val="nil"/>
              <w:bottom w:val="nil"/>
              <w:right w:val="nil"/>
            </w:tcBorders>
            <w:vAlign w:val="center"/>
          </w:tcPr>
          <w:p w:rsidR="00006370" w:rsidRPr="002D6645" w:rsidRDefault="00006370" w:rsidP="00F576DF">
            <w:pPr>
              <w:widowControl/>
              <w:jc w:val="right"/>
              <w:rPr>
                <w:sz w:val="24"/>
                <w:szCs w:val="24"/>
              </w:rPr>
            </w:pPr>
          </w:p>
        </w:tc>
      </w:tr>
      <w:tr w:rsidR="00006370" w:rsidTr="00BB3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0" w:type="dxa"/>
        </w:trPr>
        <w:tc>
          <w:tcPr>
            <w:tcW w:w="10139" w:type="dxa"/>
            <w:gridSpan w:val="4"/>
            <w:tcBorders>
              <w:top w:val="nil"/>
              <w:left w:val="nil"/>
              <w:bottom w:val="nil"/>
              <w:right w:val="nil"/>
            </w:tcBorders>
          </w:tcPr>
          <w:p w:rsidR="00F04DA7" w:rsidRPr="002D6645" w:rsidRDefault="00F04DA7" w:rsidP="00006370">
            <w:pPr>
              <w:widowControl/>
              <w:jc w:val="center"/>
              <w:rPr>
                <w:sz w:val="24"/>
                <w:szCs w:val="24"/>
              </w:rPr>
            </w:pPr>
          </w:p>
        </w:tc>
      </w:tr>
      <w:tr w:rsidR="00D041D9" w:rsidTr="00BB3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0" w:type="dxa"/>
        </w:trPr>
        <w:tc>
          <w:tcPr>
            <w:tcW w:w="10139" w:type="dxa"/>
            <w:gridSpan w:val="4"/>
            <w:tcBorders>
              <w:top w:val="nil"/>
              <w:left w:val="nil"/>
              <w:bottom w:val="nil"/>
              <w:right w:val="nil"/>
            </w:tcBorders>
          </w:tcPr>
          <w:p w:rsidR="00D041D9" w:rsidRDefault="00D041D9" w:rsidP="00006370">
            <w:pPr>
              <w:widowControl/>
              <w:jc w:val="center"/>
              <w:rPr>
                <w:b/>
                <w:bCs/>
                <w:sz w:val="28"/>
                <w:szCs w:val="28"/>
              </w:rPr>
            </w:pPr>
          </w:p>
        </w:tc>
      </w:tr>
      <w:tr w:rsidR="00D041D9" w:rsidTr="00BB3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0" w:type="dxa"/>
        </w:trPr>
        <w:tc>
          <w:tcPr>
            <w:tcW w:w="10139" w:type="dxa"/>
            <w:gridSpan w:val="4"/>
            <w:tcBorders>
              <w:top w:val="nil"/>
              <w:left w:val="nil"/>
              <w:bottom w:val="nil"/>
              <w:right w:val="nil"/>
            </w:tcBorders>
          </w:tcPr>
          <w:p w:rsidR="00D041D9" w:rsidRDefault="00D041D9" w:rsidP="00006370">
            <w:pPr>
              <w:widowControl/>
              <w:jc w:val="center"/>
              <w:rPr>
                <w:b/>
                <w:bCs/>
                <w:sz w:val="28"/>
                <w:szCs w:val="28"/>
              </w:rPr>
            </w:pPr>
          </w:p>
        </w:tc>
      </w:tr>
    </w:tbl>
    <w:p w:rsidR="005C11DB" w:rsidRDefault="003F2B20" w:rsidP="003F2B20">
      <w:pPr>
        <w:jc w:val="center"/>
        <w:rPr>
          <w:b/>
          <w:bCs/>
          <w:color w:val="000000"/>
          <w:sz w:val="28"/>
          <w:szCs w:val="28"/>
          <w:u w:val="single"/>
        </w:rPr>
      </w:pPr>
      <w:r w:rsidRPr="00FF3F03">
        <w:rPr>
          <w:b/>
          <w:bCs/>
          <w:color w:val="000000"/>
          <w:sz w:val="28"/>
          <w:szCs w:val="28"/>
          <w:u w:val="single"/>
        </w:rPr>
        <w:t>"</w:t>
      </w:r>
      <w:r w:rsidRPr="00FF3F03">
        <w:rPr>
          <w:b/>
          <w:sz w:val="28"/>
          <w:szCs w:val="28"/>
          <w:u w:val="single"/>
        </w:rPr>
        <w:t xml:space="preserve"> Заказчик</w:t>
      </w:r>
      <w:r w:rsidRPr="00FF3F03">
        <w:rPr>
          <w:b/>
          <w:bCs/>
          <w:color w:val="000000"/>
          <w:sz w:val="28"/>
          <w:szCs w:val="28"/>
          <w:u w:val="single"/>
        </w:rPr>
        <w:t>"</w:t>
      </w:r>
      <w:r w:rsidRPr="003F2B20">
        <w:rPr>
          <w:b/>
          <w:bCs/>
          <w:color w:val="000000"/>
          <w:sz w:val="28"/>
          <w:szCs w:val="28"/>
        </w:rPr>
        <w:t xml:space="preserve"> </w:t>
      </w:r>
      <w:r>
        <w:rPr>
          <w:b/>
          <w:bCs/>
          <w:color w:val="000000"/>
          <w:sz w:val="28"/>
          <w:szCs w:val="28"/>
        </w:rPr>
        <w:t xml:space="preserve">                                                            </w:t>
      </w:r>
      <w:r w:rsidRPr="003F2B20">
        <w:rPr>
          <w:b/>
          <w:bCs/>
          <w:color w:val="000000"/>
          <w:sz w:val="28"/>
          <w:szCs w:val="28"/>
        </w:rPr>
        <w:t xml:space="preserve">  </w:t>
      </w:r>
      <w:r w:rsidRPr="00FF3F03">
        <w:rPr>
          <w:b/>
          <w:bCs/>
          <w:color w:val="000000"/>
          <w:sz w:val="28"/>
          <w:szCs w:val="28"/>
          <w:u w:val="single"/>
        </w:rPr>
        <w:t>"</w:t>
      </w:r>
      <w:r w:rsidRPr="00BF7F40">
        <w:rPr>
          <w:b/>
          <w:sz w:val="28"/>
          <w:szCs w:val="28"/>
          <w:u w:val="single"/>
        </w:rPr>
        <w:t xml:space="preserve"> Исполнитель</w:t>
      </w:r>
      <w:r w:rsidRPr="00FF3F03">
        <w:rPr>
          <w:b/>
          <w:bCs/>
          <w:color w:val="000000"/>
          <w:sz w:val="28"/>
          <w:szCs w:val="28"/>
          <w:u w:val="single"/>
        </w:rPr>
        <w:t xml:space="preserve"> "</w:t>
      </w:r>
    </w:p>
    <w:p w:rsidR="003F2B20" w:rsidRDefault="003F2B20" w:rsidP="003F2B20">
      <w:pPr>
        <w:jc w:val="center"/>
        <w:rPr>
          <w:b/>
          <w:bCs/>
          <w:color w:val="000000"/>
          <w:sz w:val="28"/>
          <w:szCs w:val="28"/>
          <w:u w:val="single"/>
        </w:rPr>
      </w:pPr>
    </w:p>
    <w:p w:rsidR="005C11DB" w:rsidRDefault="006A056F" w:rsidP="006A056F">
      <w:pPr>
        <w:jc w:val="center"/>
      </w:pPr>
      <w:r>
        <w:rPr>
          <w:bCs/>
          <w:color w:val="000000"/>
          <w:sz w:val="28"/>
          <w:szCs w:val="28"/>
        </w:rPr>
        <w:t>________________                                                            __________________</w:t>
      </w:r>
    </w:p>
    <w:p w:rsidR="005C11DB" w:rsidRPr="000F0DB8" w:rsidRDefault="005C11DB" w:rsidP="005C11DB">
      <w:pPr>
        <w:jc w:val="right"/>
        <w:rPr>
          <w:sz w:val="24"/>
          <w:szCs w:val="24"/>
        </w:rPr>
      </w:pPr>
      <w:r w:rsidRPr="000F0DB8">
        <w:rPr>
          <w:sz w:val="24"/>
          <w:szCs w:val="24"/>
        </w:rPr>
        <w:t>Приложение № 2</w:t>
      </w:r>
    </w:p>
    <w:p w:rsidR="005C11DB" w:rsidRPr="000F0DB8" w:rsidRDefault="00B11A7E" w:rsidP="005C11DB">
      <w:pPr>
        <w:jc w:val="right"/>
      </w:pPr>
      <w:r w:rsidRPr="002D6645">
        <w:rPr>
          <w:sz w:val="24"/>
          <w:szCs w:val="24"/>
        </w:rPr>
        <w:t>к договору № __</w:t>
      </w:r>
      <w:r>
        <w:rPr>
          <w:sz w:val="24"/>
          <w:szCs w:val="24"/>
        </w:rPr>
        <w:t>______</w:t>
      </w:r>
      <w:r w:rsidRPr="002D6645">
        <w:rPr>
          <w:sz w:val="24"/>
          <w:szCs w:val="24"/>
        </w:rPr>
        <w:t>__ от ____________</w:t>
      </w:r>
    </w:p>
    <w:p w:rsidR="00F3402C" w:rsidRDefault="00F3402C" w:rsidP="005C11DB">
      <w:pPr>
        <w:jc w:val="center"/>
        <w:rPr>
          <w:b/>
          <w:sz w:val="28"/>
          <w:szCs w:val="28"/>
        </w:rPr>
      </w:pPr>
    </w:p>
    <w:p w:rsidR="005C11DB" w:rsidRPr="000F0DB8" w:rsidRDefault="005C11DB" w:rsidP="005C11DB">
      <w:pPr>
        <w:jc w:val="center"/>
        <w:rPr>
          <w:b/>
          <w:sz w:val="28"/>
          <w:szCs w:val="28"/>
        </w:rPr>
      </w:pPr>
      <w:r w:rsidRPr="000F0DB8">
        <w:rPr>
          <w:b/>
          <w:sz w:val="28"/>
          <w:szCs w:val="28"/>
        </w:rPr>
        <w:t>АКТ</w:t>
      </w:r>
    </w:p>
    <w:p w:rsidR="00656541" w:rsidRPr="00B14A67" w:rsidRDefault="005C11DB" w:rsidP="005C11DB">
      <w:pPr>
        <w:jc w:val="center"/>
        <w:rPr>
          <w:sz w:val="26"/>
          <w:szCs w:val="26"/>
        </w:rPr>
      </w:pPr>
      <w:r w:rsidRPr="00B14A67">
        <w:rPr>
          <w:sz w:val="26"/>
          <w:szCs w:val="26"/>
        </w:rPr>
        <w:t>Приема-передачи оборудования</w:t>
      </w:r>
      <w:r w:rsidR="00656541" w:rsidRPr="00B14A67">
        <w:rPr>
          <w:sz w:val="26"/>
          <w:szCs w:val="26"/>
        </w:rPr>
        <w:t xml:space="preserve"> </w:t>
      </w:r>
    </w:p>
    <w:p w:rsidR="005C11DB" w:rsidRPr="00B14A67" w:rsidRDefault="00656541" w:rsidP="005C11DB">
      <w:pPr>
        <w:jc w:val="center"/>
        <w:rPr>
          <w:sz w:val="26"/>
          <w:szCs w:val="26"/>
        </w:rPr>
      </w:pPr>
      <w:r w:rsidRPr="00B14A67">
        <w:rPr>
          <w:sz w:val="26"/>
          <w:szCs w:val="26"/>
        </w:rPr>
        <w:t>и принятия объекта под централизованную охрану</w:t>
      </w:r>
    </w:p>
    <w:p w:rsidR="005C11DB" w:rsidRPr="00B14A67" w:rsidRDefault="005C11DB" w:rsidP="005C11DB">
      <w:pPr>
        <w:jc w:val="both"/>
        <w:rPr>
          <w:sz w:val="26"/>
          <w:szCs w:val="26"/>
        </w:rPr>
      </w:pPr>
    </w:p>
    <w:p w:rsidR="005C11DB" w:rsidRPr="00B14A67" w:rsidRDefault="005C11DB" w:rsidP="005C11DB">
      <w:pPr>
        <w:ind w:firstLine="708"/>
        <w:jc w:val="both"/>
        <w:rPr>
          <w:color w:val="000000"/>
          <w:spacing w:val="-1"/>
          <w:sz w:val="26"/>
          <w:szCs w:val="26"/>
        </w:rPr>
      </w:pPr>
      <w:r w:rsidRPr="00B14A67">
        <w:rPr>
          <w:sz w:val="26"/>
          <w:szCs w:val="26"/>
        </w:rPr>
        <w:t xml:space="preserve">_________________, </w:t>
      </w:r>
      <w:r w:rsidRPr="00B14A67">
        <w:rPr>
          <w:color w:val="000000"/>
          <w:spacing w:val="6"/>
          <w:sz w:val="26"/>
          <w:szCs w:val="26"/>
        </w:rPr>
        <w:t xml:space="preserve">именуемое в дальнейшем </w:t>
      </w:r>
      <w:r w:rsidRPr="00B14A67">
        <w:rPr>
          <w:sz w:val="26"/>
          <w:szCs w:val="26"/>
        </w:rPr>
        <w:t>«Исполнитель»</w:t>
      </w:r>
      <w:r w:rsidRPr="00B14A67">
        <w:rPr>
          <w:color w:val="000000"/>
          <w:spacing w:val="6"/>
          <w:sz w:val="26"/>
          <w:szCs w:val="26"/>
        </w:rPr>
        <w:t xml:space="preserve">, в </w:t>
      </w:r>
      <w:proofErr w:type="gramStart"/>
      <w:r w:rsidRPr="00B14A67">
        <w:rPr>
          <w:color w:val="000000"/>
          <w:spacing w:val="6"/>
          <w:sz w:val="26"/>
          <w:szCs w:val="26"/>
        </w:rPr>
        <w:t>лице  _</w:t>
      </w:r>
      <w:proofErr w:type="gramEnd"/>
      <w:r w:rsidRPr="00B14A67">
        <w:rPr>
          <w:color w:val="000000"/>
          <w:spacing w:val="6"/>
          <w:sz w:val="26"/>
          <w:szCs w:val="26"/>
        </w:rPr>
        <w:t>__________,</w:t>
      </w:r>
      <w:r w:rsidRPr="00B14A67">
        <w:rPr>
          <w:color w:val="000000"/>
          <w:spacing w:val="7"/>
          <w:sz w:val="26"/>
          <w:szCs w:val="26"/>
        </w:rPr>
        <w:t xml:space="preserve"> </w:t>
      </w:r>
      <w:r w:rsidRPr="00B14A67">
        <w:rPr>
          <w:color w:val="000000"/>
          <w:spacing w:val="12"/>
          <w:sz w:val="26"/>
          <w:szCs w:val="26"/>
        </w:rPr>
        <w:t xml:space="preserve">и </w:t>
      </w:r>
      <w:r w:rsidR="00F3402C">
        <w:rPr>
          <w:color w:val="000000"/>
          <w:spacing w:val="12"/>
          <w:sz w:val="26"/>
          <w:szCs w:val="26"/>
        </w:rPr>
        <w:t>Публичное</w:t>
      </w:r>
      <w:r w:rsidRPr="00B14A67">
        <w:rPr>
          <w:sz w:val="26"/>
          <w:szCs w:val="26"/>
        </w:rPr>
        <w:t xml:space="preserve"> акционерное общество «</w:t>
      </w:r>
      <w:r w:rsidR="00F3402C">
        <w:rPr>
          <w:sz w:val="26"/>
          <w:szCs w:val="26"/>
        </w:rPr>
        <w:t>Башинформсвязь» (П</w:t>
      </w:r>
      <w:r w:rsidRPr="00B14A67">
        <w:rPr>
          <w:sz w:val="26"/>
          <w:szCs w:val="26"/>
        </w:rPr>
        <w:t>АО «</w:t>
      </w:r>
      <w:r w:rsidR="00F3402C">
        <w:rPr>
          <w:sz w:val="26"/>
          <w:szCs w:val="26"/>
        </w:rPr>
        <w:t>Башинформсвязь</w:t>
      </w:r>
      <w:r w:rsidRPr="00B14A67">
        <w:rPr>
          <w:sz w:val="26"/>
          <w:szCs w:val="26"/>
        </w:rPr>
        <w:t xml:space="preserve">»), именуемое в дальнейшем «Заказчик», в лице </w:t>
      </w:r>
      <w:r w:rsidR="00F3402C">
        <w:rPr>
          <w:sz w:val="26"/>
          <w:szCs w:val="26"/>
        </w:rPr>
        <w:t>генерального директора Долгоаршинных Марата Гайнулловича</w:t>
      </w:r>
      <w:r w:rsidRPr="00B14A67">
        <w:rPr>
          <w:snapToGrid w:val="0"/>
          <w:sz w:val="26"/>
          <w:szCs w:val="26"/>
        </w:rPr>
        <w:t>,</w:t>
      </w:r>
      <w:r w:rsidRPr="00B14A67">
        <w:rPr>
          <w:snapToGrid w:val="0"/>
          <w:color w:val="000000"/>
          <w:sz w:val="26"/>
          <w:szCs w:val="26"/>
        </w:rPr>
        <w:t xml:space="preserve"> </w:t>
      </w:r>
      <w:r w:rsidRPr="00B14A67">
        <w:rPr>
          <w:color w:val="000000"/>
          <w:spacing w:val="-2"/>
          <w:sz w:val="26"/>
          <w:szCs w:val="26"/>
        </w:rPr>
        <w:t>при одновременном упоминании «Стороны», в присутствии представителя обслуживающей организации составили настоящий АКТ</w:t>
      </w:r>
      <w:r w:rsidRPr="00B14A67">
        <w:rPr>
          <w:color w:val="000000"/>
          <w:spacing w:val="-1"/>
          <w:sz w:val="26"/>
          <w:szCs w:val="26"/>
        </w:rPr>
        <w:t xml:space="preserve"> о том, что охранное оборудование:</w:t>
      </w:r>
    </w:p>
    <w:p w:rsidR="005C11DB" w:rsidRPr="00B14A67" w:rsidRDefault="005C11DB" w:rsidP="005C11DB">
      <w:pPr>
        <w:ind w:firstLine="708"/>
        <w:jc w:val="both"/>
        <w:rPr>
          <w:color w:val="000000"/>
          <w:spacing w:val="-1"/>
          <w:sz w:val="26"/>
          <w:szCs w:val="26"/>
        </w:rPr>
      </w:pPr>
    </w:p>
    <w:p w:rsidR="005C11DB" w:rsidRPr="00B14A67" w:rsidRDefault="005C11DB" w:rsidP="005C11DB">
      <w:pPr>
        <w:pStyle w:val="a4"/>
        <w:widowControl/>
        <w:numPr>
          <w:ilvl w:val="0"/>
          <w:numId w:val="6"/>
        </w:numPr>
        <w:spacing w:after="200" w:line="276" w:lineRule="auto"/>
        <w:jc w:val="both"/>
        <w:rPr>
          <w:sz w:val="26"/>
          <w:szCs w:val="26"/>
        </w:rPr>
      </w:pPr>
      <w:r w:rsidRPr="00B14A67">
        <w:rPr>
          <w:sz w:val="26"/>
          <w:szCs w:val="26"/>
        </w:rPr>
        <w:t>__________________________________ в количестве _________;</w:t>
      </w:r>
    </w:p>
    <w:p w:rsidR="005C11DB" w:rsidRPr="00B14A67" w:rsidRDefault="005C11DB" w:rsidP="005C11DB">
      <w:pPr>
        <w:pStyle w:val="a4"/>
        <w:widowControl/>
        <w:numPr>
          <w:ilvl w:val="0"/>
          <w:numId w:val="6"/>
        </w:numPr>
        <w:spacing w:after="200" w:line="276" w:lineRule="auto"/>
        <w:jc w:val="both"/>
        <w:rPr>
          <w:sz w:val="26"/>
          <w:szCs w:val="26"/>
        </w:rPr>
      </w:pPr>
      <w:r w:rsidRPr="00B14A67">
        <w:rPr>
          <w:sz w:val="26"/>
          <w:szCs w:val="26"/>
        </w:rPr>
        <w:t>__________________________________ в количестве _________;</w:t>
      </w:r>
    </w:p>
    <w:p w:rsidR="005C11DB" w:rsidRPr="00B14A67" w:rsidRDefault="005C11DB" w:rsidP="005C11DB">
      <w:pPr>
        <w:pStyle w:val="a4"/>
        <w:widowControl/>
        <w:numPr>
          <w:ilvl w:val="0"/>
          <w:numId w:val="6"/>
        </w:numPr>
        <w:spacing w:after="200" w:line="276" w:lineRule="auto"/>
        <w:jc w:val="both"/>
        <w:rPr>
          <w:sz w:val="26"/>
          <w:szCs w:val="26"/>
        </w:rPr>
      </w:pPr>
      <w:r w:rsidRPr="00B14A67">
        <w:rPr>
          <w:sz w:val="26"/>
          <w:szCs w:val="26"/>
        </w:rPr>
        <w:t>__________________________________ в количестве _________;</w:t>
      </w:r>
    </w:p>
    <w:p w:rsidR="005C11DB" w:rsidRPr="00B14A67" w:rsidRDefault="005C11DB" w:rsidP="005C11DB">
      <w:pPr>
        <w:jc w:val="both"/>
        <w:rPr>
          <w:sz w:val="26"/>
          <w:szCs w:val="26"/>
        </w:rPr>
      </w:pPr>
      <w:r w:rsidRPr="00B14A67">
        <w:rPr>
          <w:sz w:val="26"/>
          <w:szCs w:val="26"/>
        </w:rPr>
        <w:t>установлено на объекте «Заказчика» расположенном по адресу: ___________________________</w:t>
      </w:r>
      <w:r w:rsidR="00B14A67">
        <w:rPr>
          <w:sz w:val="26"/>
          <w:szCs w:val="26"/>
        </w:rPr>
        <w:t>_________________________________________________</w:t>
      </w:r>
      <w:r w:rsidRPr="00B14A67">
        <w:rPr>
          <w:sz w:val="26"/>
          <w:szCs w:val="26"/>
        </w:rPr>
        <w:t>_</w:t>
      </w:r>
      <w:r w:rsidRPr="00B14A67">
        <w:rPr>
          <w:sz w:val="26"/>
          <w:szCs w:val="26"/>
        </w:rPr>
        <w:br/>
        <w:t>_____________________________________________</w:t>
      </w:r>
      <w:r w:rsidR="00B14A67">
        <w:rPr>
          <w:sz w:val="26"/>
          <w:szCs w:val="26"/>
        </w:rPr>
        <w:t>______________________________</w:t>
      </w:r>
      <w:r w:rsidRPr="00B14A67">
        <w:rPr>
          <w:sz w:val="26"/>
          <w:szCs w:val="26"/>
        </w:rPr>
        <w:t>_,</w:t>
      </w:r>
    </w:p>
    <w:p w:rsidR="005C11DB" w:rsidRPr="00B14A67" w:rsidRDefault="005C11DB" w:rsidP="005C11DB">
      <w:pPr>
        <w:jc w:val="both"/>
        <w:rPr>
          <w:sz w:val="26"/>
          <w:szCs w:val="26"/>
        </w:rPr>
      </w:pPr>
      <w:r w:rsidRPr="00B14A67">
        <w:rPr>
          <w:sz w:val="26"/>
          <w:szCs w:val="26"/>
        </w:rPr>
        <w:t xml:space="preserve">оборудование находится в исправном состоянии, объект под охрану </w:t>
      </w:r>
      <w:r w:rsidR="00656541" w:rsidRPr="00B14A67">
        <w:rPr>
          <w:sz w:val="26"/>
          <w:szCs w:val="26"/>
        </w:rPr>
        <w:t xml:space="preserve">на ПЦН </w:t>
      </w:r>
      <w:r w:rsidRPr="00B14A67">
        <w:rPr>
          <w:sz w:val="26"/>
          <w:szCs w:val="26"/>
        </w:rPr>
        <w:t>сдается, инструкции по пользованию охранной сигнализацией получены, обучение персонала «Заказчика» правилам пользования охранной сигнализацией и правилам проверки КТС проведено.</w:t>
      </w:r>
    </w:p>
    <w:p w:rsidR="005C11DB" w:rsidRPr="002D6645" w:rsidRDefault="005C11DB" w:rsidP="005C11DB">
      <w:pPr>
        <w:jc w:val="both"/>
        <w:rPr>
          <w:sz w:val="24"/>
          <w:szCs w:val="24"/>
        </w:rPr>
      </w:pPr>
    </w:p>
    <w:p w:rsidR="005C11DB" w:rsidRPr="002D6645" w:rsidRDefault="005C11DB" w:rsidP="005C11DB">
      <w:pPr>
        <w:jc w:val="both"/>
        <w:rPr>
          <w:sz w:val="24"/>
          <w:szCs w:val="24"/>
        </w:rPr>
      </w:pPr>
    </w:p>
    <w:p w:rsidR="005C11DB" w:rsidRPr="002D6645" w:rsidRDefault="005C11DB" w:rsidP="005C11DB">
      <w:pPr>
        <w:jc w:val="both"/>
        <w:rPr>
          <w:sz w:val="24"/>
          <w:szCs w:val="24"/>
        </w:rPr>
      </w:pPr>
    </w:p>
    <w:p w:rsidR="005C11DB" w:rsidRPr="002D6645" w:rsidRDefault="005C11DB" w:rsidP="005C11DB">
      <w:pPr>
        <w:jc w:val="both"/>
        <w:rPr>
          <w:sz w:val="24"/>
          <w:szCs w:val="24"/>
        </w:rPr>
      </w:pPr>
    </w:p>
    <w:p w:rsidR="005C11DB" w:rsidRPr="00B14A67" w:rsidRDefault="00B14A67" w:rsidP="005C11DB">
      <w:pPr>
        <w:jc w:val="both"/>
        <w:rPr>
          <w:b/>
          <w:sz w:val="26"/>
          <w:szCs w:val="26"/>
        </w:rPr>
      </w:pPr>
      <w:r>
        <w:rPr>
          <w:b/>
          <w:sz w:val="26"/>
          <w:szCs w:val="26"/>
        </w:rPr>
        <w:t>Представитель «</w:t>
      </w:r>
      <w:proofErr w:type="gramStart"/>
      <w:r>
        <w:rPr>
          <w:b/>
          <w:sz w:val="26"/>
          <w:szCs w:val="26"/>
        </w:rPr>
        <w:t>Заказчика»</w:t>
      </w:r>
      <w:r>
        <w:rPr>
          <w:b/>
          <w:sz w:val="26"/>
          <w:szCs w:val="26"/>
        </w:rPr>
        <w:tab/>
      </w:r>
      <w:proofErr w:type="gramEnd"/>
      <w:r>
        <w:rPr>
          <w:b/>
          <w:sz w:val="26"/>
          <w:szCs w:val="26"/>
        </w:rPr>
        <w:tab/>
      </w:r>
      <w:r>
        <w:rPr>
          <w:b/>
          <w:sz w:val="26"/>
          <w:szCs w:val="26"/>
        </w:rPr>
        <w:tab/>
      </w:r>
      <w:r>
        <w:rPr>
          <w:b/>
          <w:sz w:val="26"/>
          <w:szCs w:val="26"/>
        </w:rPr>
        <w:tab/>
      </w:r>
      <w:r>
        <w:rPr>
          <w:b/>
          <w:sz w:val="26"/>
          <w:szCs w:val="26"/>
        </w:rPr>
        <w:tab/>
      </w:r>
      <w:r>
        <w:rPr>
          <w:b/>
          <w:sz w:val="26"/>
          <w:szCs w:val="26"/>
        </w:rPr>
        <w:tab/>
      </w:r>
      <w:r w:rsidR="005C11DB" w:rsidRPr="00B14A67">
        <w:rPr>
          <w:b/>
          <w:sz w:val="26"/>
          <w:szCs w:val="26"/>
        </w:rPr>
        <w:tab/>
        <w:t>/                       /</w:t>
      </w:r>
    </w:p>
    <w:p w:rsidR="005C11DB" w:rsidRPr="00B14A67" w:rsidRDefault="005C11DB" w:rsidP="005C11DB">
      <w:pPr>
        <w:jc w:val="both"/>
        <w:rPr>
          <w:b/>
          <w:sz w:val="26"/>
          <w:szCs w:val="26"/>
        </w:rPr>
      </w:pPr>
    </w:p>
    <w:p w:rsidR="005C11DB" w:rsidRPr="00B14A67" w:rsidRDefault="005C11DB" w:rsidP="005C11DB">
      <w:pPr>
        <w:jc w:val="both"/>
        <w:rPr>
          <w:b/>
          <w:sz w:val="26"/>
          <w:szCs w:val="26"/>
        </w:rPr>
      </w:pPr>
    </w:p>
    <w:p w:rsidR="005C11DB" w:rsidRPr="00B14A67" w:rsidRDefault="00B14A67" w:rsidP="005C11DB">
      <w:pPr>
        <w:jc w:val="both"/>
        <w:rPr>
          <w:b/>
          <w:sz w:val="26"/>
          <w:szCs w:val="26"/>
        </w:rPr>
      </w:pPr>
      <w:r>
        <w:rPr>
          <w:b/>
          <w:sz w:val="26"/>
          <w:szCs w:val="26"/>
        </w:rPr>
        <w:t>Представитель «</w:t>
      </w:r>
      <w:proofErr w:type="gramStart"/>
      <w:r>
        <w:rPr>
          <w:b/>
          <w:sz w:val="26"/>
          <w:szCs w:val="26"/>
        </w:rPr>
        <w:t>Исполнителя»</w:t>
      </w:r>
      <w:r>
        <w:rPr>
          <w:b/>
          <w:sz w:val="26"/>
          <w:szCs w:val="26"/>
        </w:rPr>
        <w:tab/>
      </w:r>
      <w:proofErr w:type="gramEnd"/>
      <w:r>
        <w:rPr>
          <w:b/>
          <w:sz w:val="26"/>
          <w:szCs w:val="26"/>
        </w:rPr>
        <w:tab/>
      </w:r>
      <w:r>
        <w:rPr>
          <w:b/>
          <w:sz w:val="26"/>
          <w:szCs w:val="26"/>
        </w:rPr>
        <w:tab/>
      </w:r>
      <w:r w:rsidR="005C11DB" w:rsidRPr="00B14A67">
        <w:rPr>
          <w:b/>
          <w:sz w:val="26"/>
          <w:szCs w:val="26"/>
        </w:rPr>
        <w:tab/>
      </w:r>
      <w:r w:rsidR="005C11DB" w:rsidRPr="00B14A67">
        <w:rPr>
          <w:b/>
          <w:sz w:val="26"/>
          <w:szCs w:val="26"/>
        </w:rPr>
        <w:tab/>
      </w:r>
      <w:r w:rsidR="005C11DB" w:rsidRPr="00B14A67">
        <w:rPr>
          <w:b/>
          <w:sz w:val="26"/>
          <w:szCs w:val="26"/>
        </w:rPr>
        <w:tab/>
        <w:t xml:space="preserve">/                      / </w:t>
      </w:r>
    </w:p>
    <w:p w:rsidR="005C11DB" w:rsidRPr="00B14A67" w:rsidRDefault="005C11DB" w:rsidP="005C11DB">
      <w:pPr>
        <w:jc w:val="both"/>
        <w:rPr>
          <w:b/>
          <w:sz w:val="26"/>
          <w:szCs w:val="26"/>
        </w:rPr>
      </w:pPr>
    </w:p>
    <w:p w:rsidR="005C11DB" w:rsidRPr="00B14A67" w:rsidRDefault="005C11DB" w:rsidP="005C11DB">
      <w:pPr>
        <w:jc w:val="both"/>
        <w:rPr>
          <w:b/>
          <w:sz w:val="26"/>
          <w:szCs w:val="26"/>
        </w:rPr>
      </w:pPr>
    </w:p>
    <w:p w:rsidR="005C11DB" w:rsidRPr="00B14A67" w:rsidRDefault="005C11DB" w:rsidP="005C11DB">
      <w:pPr>
        <w:rPr>
          <w:b/>
          <w:sz w:val="26"/>
          <w:szCs w:val="26"/>
        </w:rPr>
      </w:pPr>
    </w:p>
    <w:p w:rsidR="005C11DB" w:rsidRPr="00B14A67" w:rsidRDefault="005C11DB" w:rsidP="005C11DB">
      <w:pPr>
        <w:jc w:val="both"/>
        <w:rPr>
          <w:b/>
          <w:sz w:val="26"/>
          <w:szCs w:val="26"/>
        </w:rPr>
      </w:pPr>
      <w:r w:rsidRPr="00B14A67">
        <w:rPr>
          <w:b/>
          <w:sz w:val="26"/>
          <w:szCs w:val="26"/>
        </w:rPr>
        <w:t xml:space="preserve">Представитель </w:t>
      </w:r>
      <w:r w:rsidR="00B14A67">
        <w:rPr>
          <w:b/>
          <w:sz w:val="26"/>
          <w:szCs w:val="26"/>
        </w:rPr>
        <w:t>обслуживающей организации</w:t>
      </w:r>
      <w:r w:rsidRPr="00B14A67">
        <w:rPr>
          <w:b/>
          <w:sz w:val="26"/>
          <w:szCs w:val="26"/>
        </w:rPr>
        <w:tab/>
      </w:r>
      <w:r w:rsidRPr="00B14A67">
        <w:rPr>
          <w:b/>
          <w:sz w:val="26"/>
          <w:szCs w:val="26"/>
        </w:rPr>
        <w:tab/>
      </w:r>
      <w:r w:rsidRPr="00B14A67">
        <w:rPr>
          <w:b/>
          <w:sz w:val="26"/>
          <w:szCs w:val="26"/>
        </w:rPr>
        <w:tab/>
      </w:r>
      <w:r w:rsidRPr="00B14A67">
        <w:rPr>
          <w:b/>
          <w:sz w:val="26"/>
          <w:szCs w:val="26"/>
        </w:rPr>
        <w:tab/>
        <w:t xml:space="preserve">/                      / </w:t>
      </w:r>
    </w:p>
    <w:p w:rsidR="005C11DB" w:rsidRPr="00B14A67" w:rsidRDefault="005C11DB" w:rsidP="005C11DB">
      <w:pPr>
        <w:rPr>
          <w:sz w:val="26"/>
          <w:szCs w:val="26"/>
        </w:rPr>
      </w:pPr>
    </w:p>
    <w:p w:rsidR="005C11DB" w:rsidRPr="00B14A67" w:rsidRDefault="005C11DB" w:rsidP="005C11DB">
      <w:pPr>
        <w:rPr>
          <w:sz w:val="26"/>
          <w:szCs w:val="26"/>
        </w:rPr>
      </w:pPr>
    </w:p>
    <w:p w:rsidR="005C11DB" w:rsidRPr="00B14A67" w:rsidRDefault="005C11DB" w:rsidP="005C11DB">
      <w:pPr>
        <w:rPr>
          <w:sz w:val="26"/>
          <w:szCs w:val="26"/>
        </w:rPr>
      </w:pPr>
    </w:p>
    <w:p w:rsidR="005C11DB" w:rsidRPr="00B14A67" w:rsidRDefault="005C11DB" w:rsidP="005C11DB">
      <w:pPr>
        <w:rPr>
          <w:sz w:val="26"/>
          <w:szCs w:val="26"/>
        </w:rPr>
      </w:pPr>
    </w:p>
    <w:p w:rsidR="005C11DB" w:rsidRPr="00B14A67" w:rsidRDefault="005C11DB" w:rsidP="005C11DB">
      <w:pPr>
        <w:rPr>
          <w:sz w:val="26"/>
          <w:szCs w:val="26"/>
        </w:rPr>
      </w:pPr>
      <w:r w:rsidRPr="00B14A67">
        <w:rPr>
          <w:sz w:val="26"/>
          <w:szCs w:val="26"/>
        </w:rPr>
        <w:t>ФОРМА СОГЛАСОВАНА</w:t>
      </w:r>
    </w:p>
    <w:p w:rsidR="005C11DB" w:rsidRPr="00B14A67" w:rsidRDefault="005C11DB" w:rsidP="005C11DB">
      <w:pPr>
        <w:rPr>
          <w:sz w:val="26"/>
          <w:szCs w:val="26"/>
        </w:rPr>
      </w:pPr>
    </w:p>
    <w:tbl>
      <w:tblPr>
        <w:tblW w:w="9820" w:type="dxa"/>
        <w:tblInd w:w="95" w:type="dxa"/>
        <w:tblLook w:val="00A0" w:firstRow="1" w:lastRow="0" w:firstColumn="1" w:lastColumn="0" w:noHBand="0" w:noVBand="0"/>
      </w:tblPr>
      <w:tblGrid>
        <w:gridCol w:w="2557"/>
        <w:gridCol w:w="2521"/>
        <w:gridCol w:w="3742"/>
        <w:gridCol w:w="1000"/>
      </w:tblGrid>
      <w:tr w:rsidR="005C11DB" w:rsidRPr="00B14A67" w:rsidTr="00F3402C">
        <w:trPr>
          <w:trHeight w:val="375"/>
        </w:trPr>
        <w:tc>
          <w:tcPr>
            <w:tcW w:w="2557" w:type="dxa"/>
            <w:tcBorders>
              <w:top w:val="nil"/>
              <w:left w:val="nil"/>
              <w:bottom w:val="nil"/>
              <w:right w:val="nil"/>
            </w:tcBorders>
            <w:noWrap/>
            <w:vAlign w:val="bottom"/>
          </w:tcPr>
          <w:p w:rsidR="005C11DB" w:rsidRPr="00B14A67" w:rsidRDefault="005C11DB" w:rsidP="005C2B64">
            <w:pPr>
              <w:widowControl/>
              <w:jc w:val="center"/>
              <w:rPr>
                <w:b/>
                <w:bCs/>
                <w:color w:val="000000"/>
                <w:sz w:val="26"/>
                <w:szCs w:val="26"/>
                <w:u w:val="single"/>
              </w:rPr>
            </w:pPr>
            <w:r w:rsidRPr="00B14A67">
              <w:rPr>
                <w:b/>
                <w:bCs/>
                <w:color w:val="000000"/>
                <w:sz w:val="26"/>
                <w:szCs w:val="26"/>
                <w:u w:val="single"/>
              </w:rPr>
              <w:t>"</w:t>
            </w:r>
            <w:r w:rsidRPr="00B14A67">
              <w:rPr>
                <w:b/>
                <w:sz w:val="26"/>
                <w:szCs w:val="26"/>
                <w:u w:val="single"/>
              </w:rPr>
              <w:t xml:space="preserve"> Заказчик</w:t>
            </w:r>
            <w:r w:rsidRPr="00B14A67">
              <w:rPr>
                <w:b/>
                <w:bCs/>
                <w:color w:val="000000"/>
                <w:sz w:val="26"/>
                <w:szCs w:val="26"/>
                <w:u w:val="single"/>
              </w:rPr>
              <w:t xml:space="preserve"> "</w:t>
            </w:r>
          </w:p>
        </w:tc>
        <w:tc>
          <w:tcPr>
            <w:tcW w:w="2521" w:type="dxa"/>
            <w:tcBorders>
              <w:top w:val="nil"/>
              <w:left w:val="nil"/>
              <w:bottom w:val="nil"/>
              <w:right w:val="nil"/>
            </w:tcBorders>
            <w:noWrap/>
            <w:vAlign w:val="center"/>
          </w:tcPr>
          <w:p w:rsidR="005C11DB" w:rsidRPr="00B14A67" w:rsidRDefault="005C11DB" w:rsidP="005C2B64">
            <w:pPr>
              <w:widowControl/>
              <w:rPr>
                <w:color w:val="000000"/>
                <w:sz w:val="26"/>
                <w:szCs w:val="26"/>
              </w:rPr>
            </w:pPr>
          </w:p>
        </w:tc>
        <w:tc>
          <w:tcPr>
            <w:tcW w:w="4742" w:type="dxa"/>
            <w:gridSpan w:val="2"/>
            <w:tcBorders>
              <w:top w:val="nil"/>
              <w:left w:val="nil"/>
              <w:bottom w:val="nil"/>
              <w:right w:val="nil"/>
            </w:tcBorders>
            <w:noWrap/>
            <w:vAlign w:val="center"/>
          </w:tcPr>
          <w:p w:rsidR="005C11DB" w:rsidRPr="00B14A67" w:rsidRDefault="005C11DB" w:rsidP="005C2B64">
            <w:pPr>
              <w:widowControl/>
              <w:jc w:val="center"/>
              <w:rPr>
                <w:b/>
                <w:bCs/>
                <w:color w:val="000000"/>
                <w:sz w:val="26"/>
                <w:szCs w:val="26"/>
                <w:u w:val="single"/>
              </w:rPr>
            </w:pPr>
            <w:r w:rsidRPr="00B14A67">
              <w:rPr>
                <w:b/>
                <w:bCs/>
                <w:color w:val="000000"/>
                <w:sz w:val="26"/>
                <w:szCs w:val="26"/>
                <w:u w:val="single"/>
              </w:rPr>
              <w:t>"</w:t>
            </w:r>
            <w:r w:rsidRPr="00B14A67">
              <w:rPr>
                <w:b/>
                <w:sz w:val="26"/>
                <w:szCs w:val="26"/>
                <w:u w:val="single"/>
              </w:rPr>
              <w:t xml:space="preserve"> Исполнитель</w:t>
            </w:r>
            <w:r w:rsidRPr="00B14A67">
              <w:rPr>
                <w:b/>
                <w:bCs/>
                <w:color w:val="000000"/>
                <w:sz w:val="26"/>
                <w:szCs w:val="26"/>
                <w:u w:val="single"/>
              </w:rPr>
              <w:t xml:space="preserve"> "</w:t>
            </w:r>
          </w:p>
        </w:tc>
      </w:tr>
      <w:tr w:rsidR="005C11DB" w:rsidRPr="00B14A67" w:rsidTr="00F3402C">
        <w:trPr>
          <w:gridAfter w:val="1"/>
          <w:wAfter w:w="1000" w:type="dxa"/>
          <w:trHeight w:val="300"/>
        </w:trPr>
        <w:tc>
          <w:tcPr>
            <w:tcW w:w="2557" w:type="dxa"/>
            <w:tcBorders>
              <w:top w:val="nil"/>
              <w:left w:val="nil"/>
              <w:bottom w:val="nil"/>
              <w:right w:val="nil"/>
            </w:tcBorders>
            <w:noWrap/>
            <w:vAlign w:val="bottom"/>
          </w:tcPr>
          <w:p w:rsidR="005C11DB" w:rsidRPr="00B14A67" w:rsidRDefault="005C11DB" w:rsidP="005C2B64">
            <w:pPr>
              <w:widowControl/>
              <w:rPr>
                <w:color w:val="000000"/>
                <w:sz w:val="26"/>
                <w:szCs w:val="26"/>
              </w:rPr>
            </w:pPr>
          </w:p>
        </w:tc>
        <w:tc>
          <w:tcPr>
            <w:tcW w:w="2521" w:type="dxa"/>
            <w:tcBorders>
              <w:top w:val="nil"/>
              <w:left w:val="nil"/>
              <w:bottom w:val="nil"/>
              <w:right w:val="nil"/>
            </w:tcBorders>
            <w:noWrap/>
            <w:vAlign w:val="center"/>
          </w:tcPr>
          <w:p w:rsidR="005C11DB" w:rsidRPr="00B14A67" w:rsidRDefault="005C11DB" w:rsidP="005C2B64">
            <w:pPr>
              <w:widowControl/>
              <w:rPr>
                <w:color w:val="000000"/>
                <w:sz w:val="26"/>
                <w:szCs w:val="26"/>
              </w:rPr>
            </w:pPr>
          </w:p>
        </w:tc>
        <w:tc>
          <w:tcPr>
            <w:tcW w:w="3742" w:type="dxa"/>
            <w:tcBorders>
              <w:top w:val="nil"/>
              <w:left w:val="nil"/>
              <w:bottom w:val="nil"/>
              <w:right w:val="nil"/>
            </w:tcBorders>
            <w:noWrap/>
            <w:vAlign w:val="center"/>
          </w:tcPr>
          <w:p w:rsidR="005C11DB" w:rsidRPr="00B14A67" w:rsidRDefault="005C11DB" w:rsidP="005C2B64">
            <w:pPr>
              <w:widowControl/>
              <w:rPr>
                <w:color w:val="000000"/>
                <w:sz w:val="26"/>
                <w:szCs w:val="26"/>
              </w:rPr>
            </w:pPr>
          </w:p>
        </w:tc>
      </w:tr>
      <w:tr w:rsidR="005C11DB" w:rsidRPr="00B14A67" w:rsidTr="00F3402C">
        <w:trPr>
          <w:gridAfter w:val="1"/>
          <w:wAfter w:w="1000" w:type="dxa"/>
          <w:trHeight w:val="300"/>
        </w:trPr>
        <w:tc>
          <w:tcPr>
            <w:tcW w:w="2557" w:type="dxa"/>
            <w:tcBorders>
              <w:top w:val="nil"/>
              <w:left w:val="nil"/>
              <w:bottom w:val="nil"/>
              <w:right w:val="nil"/>
            </w:tcBorders>
            <w:noWrap/>
            <w:vAlign w:val="bottom"/>
          </w:tcPr>
          <w:p w:rsidR="005C11DB" w:rsidRPr="00B14A67" w:rsidRDefault="005C11DB" w:rsidP="005C2B64">
            <w:pPr>
              <w:widowControl/>
              <w:rPr>
                <w:color w:val="000000"/>
                <w:sz w:val="26"/>
                <w:szCs w:val="26"/>
              </w:rPr>
            </w:pPr>
            <w:r w:rsidRPr="00B14A67">
              <w:rPr>
                <w:color w:val="000000"/>
                <w:sz w:val="26"/>
                <w:szCs w:val="26"/>
              </w:rPr>
              <w:t>__________________</w:t>
            </w:r>
          </w:p>
        </w:tc>
        <w:tc>
          <w:tcPr>
            <w:tcW w:w="2521" w:type="dxa"/>
            <w:tcBorders>
              <w:top w:val="nil"/>
              <w:left w:val="nil"/>
              <w:bottom w:val="nil"/>
              <w:right w:val="nil"/>
            </w:tcBorders>
            <w:noWrap/>
            <w:vAlign w:val="center"/>
          </w:tcPr>
          <w:p w:rsidR="005C11DB" w:rsidRPr="00B14A67" w:rsidRDefault="005C11DB" w:rsidP="005C2B64">
            <w:pPr>
              <w:widowControl/>
              <w:rPr>
                <w:color w:val="000000"/>
                <w:sz w:val="26"/>
                <w:szCs w:val="26"/>
              </w:rPr>
            </w:pPr>
          </w:p>
        </w:tc>
        <w:tc>
          <w:tcPr>
            <w:tcW w:w="3742" w:type="dxa"/>
            <w:tcBorders>
              <w:top w:val="nil"/>
              <w:left w:val="nil"/>
              <w:bottom w:val="nil"/>
              <w:right w:val="nil"/>
            </w:tcBorders>
            <w:noWrap/>
            <w:vAlign w:val="center"/>
          </w:tcPr>
          <w:p w:rsidR="005C11DB" w:rsidRPr="00B14A67" w:rsidRDefault="00B14A67" w:rsidP="00B14A67">
            <w:pPr>
              <w:widowControl/>
              <w:jc w:val="center"/>
              <w:rPr>
                <w:color w:val="000000"/>
                <w:sz w:val="26"/>
                <w:szCs w:val="26"/>
              </w:rPr>
            </w:pPr>
            <w:r>
              <w:rPr>
                <w:color w:val="000000"/>
                <w:sz w:val="26"/>
                <w:szCs w:val="26"/>
              </w:rPr>
              <w:t xml:space="preserve">            </w:t>
            </w:r>
            <w:r w:rsidR="005C11DB" w:rsidRPr="00B14A67">
              <w:rPr>
                <w:color w:val="000000"/>
                <w:sz w:val="26"/>
                <w:szCs w:val="26"/>
              </w:rPr>
              <w:t>_____________________</w:t>
            </w:r>
          </w:p>
        </w:tc>
      </w:tr>
    </w:tbl>
    <w:p w:rsidR="005C11DB" w:rsidRDefault="005C11DB" w:rsidP="005C11DB"/>
    <w:p w:rsidR="00636E09" w:rsidRDefault="00636E09" w:rsidP="005C11DB"/>
    <w:p w:rsidR="00B11A7E" w:rsidRDefault="00B11A7E" w:rsidP="005C11DB"/>
    <w:p w:rsidR="00FB3C2F" w:rsidRDefault="00FB3C2F" w:rsidP="005C11DB"/>
    <w:p w:rsidR="00FB3C2F" w:rsidRDefault="00FB3C2F" w:rsidP="005C11DB"/>
    <w:p w:rsidR="00636E09" w:rsidRDefault="00636E09" w:rsidP="005C11DB">
      <w:pPr>
        <w:jc w:val="right"/>
        <w:rPr>
          <w:sz w:val="24"/>
          <w:szCs w:val="24"/>
        </w:rPr>
      </w:pPr>
    </w:p>
    <w:p w:rsidR="00636E09" w:rsidRDefault="00636E09" w:rsidP="00636E09">
      <w:r>
        <w:t>ФОРМА СОГЛАСОВАНА</w:t>
      </w:r>
    </w:p>
    <w:p w:rsidR="00E567F9" w:rsidRDefault="00636E09" w:rsidP="00636E09">
      <w:pPr>
        <w:rPr>
          <w:sz w:val="24"/>
          <w:szCs w:val="24"/>
        </w:rPr>
      </w:pPr>
      <w:r>
        <w:rPr>
          <w:sz w:val="24"/>
          <w:szCs w:val="24"/>
        </w:rPr>
        <w:t xml:space="preserve">                                                                                                                                         </w:t>
      </w:r>
    </w:p>
    <w:p w:rsidR="005C11DB" w:rsidRPr="000F0DB8" w:rsidRDefault="00E567F9" w:rsidP="00636E09">
      <w:pPr>
        <w:rPr>
          <w:sz w:val="24"/>
          <w:szCs w:val="24"/>
        </w:rPr>
      </w:pPr>
      <w:r>
        <w:rPr>
          <w:sz w:val="24"/>
          <w:szCs w:val="24"/>
        </w:rPr>
        <w:t xml:space="preserve">                                                                                                                                        </w:t>
      </w:r>
      <w:r w:rsidR="00636E09">
        <w:rPr>
          <w:sz w:val="24"/>
          <w:szCs w:val="24"/>
        </w:rPr>
        <w:t xml:space="preserve"> </w:t>
      </w:r>
      <w:r w:rsidR="005C11DB">
        <w:rPr>
          <w:sz w:val="24"/>
          <w:szCs w:val="24"/>
        </w:rPr>
        <w:t>Приложение № 3</w:t>
      </w:r>
    </w:p>
    <w:p w:rsidR="005C11DB" w:rsidRDefault="00B11A7E" w:rsidP="005C11DB">
      <w:pPr>
        <w:jc w:val="right"/>
        <w:rPr>
          <w:sz w:val="24"/>
          <w:szCs w:val="24"/>
        </w:rPr>
      </w:pPr>
      <w:r w:rsidRPr="002D6645">
        <w:rPr>
          <w:sz w:val="24"/>
          <w:szCs w:val="24"/>
        </w:rPr>
        <w:t>к договору № __</w:t>
      </w:r>
      <w:r>
        <w:rPr>
          <w:sz w:val="24"/>
          <w:szCs w:val="24"/>
        </w:rPr>
        <w:t>______</w:t>
      </w:r>
      <w:r w:rsidRPr="002D6645">
        <w:rPr>
          <w:sz w:val="24"/>
          <w:szCs w:val="24"/>
        </w:rPr>
        <w:t>__ от ____________</w:t>
      </w:r>
    </w:p>
    <w:p w:rsidR="005C11DB" w:rsidRDefault="005C11DB" w:rsidP="005C11DB">
      <w:pPr>
        <w:jc w:val="center"/>
        <w:rPr>
          <w:b/>
          <w:sz w:val="24"/>
          <w:szCs w:val="24"/>
        </w:rPr>
      </w:pPr>
    </w:p>
    <w:p w:rsidR="00E567F9" w:rsidRDefault="00E567F9" w:rsidP="005C11DB">
      <w:pPr>
        <w:jc w:val="center"/>
        <w:rPr>
          <w:b/>
          <w:sz w:val="28"/>
          <w:szCs w:val="28"/>
        </w:rPr>
      </w:pPr>
    </w:p>
    <w:p w:rsidR="005C11DB" w:rsidRPr="00B14A67" w:rsidRDefault="005C11DB" w:rsidP="005C11DB">
      <w:pPr>
        <w:jc w:val="center"/>
        <w:rPr>
          <w:b/>
          <w:sz w:val="28"/>
          <w:szCs w:val="28"/>
        </w:rPr>
      </w:pPr>
      <w:r w:rsidRPr="00B14A67">
        <w:rPr>
          <w:b/>
          <w:sz w:val="28"/>
          <w:szCs w:val="28"/>
        </w:rPr>
        <w:t xml:space="preserve">Отчет о происшествиях на охраняемых объектах </w:t>
      </w:r>
    </w:p>
    <w:p w:rsidR="005C11DB" w:rsidRDefault="005C11DB" w:rsidP="005C11DB">
      <w:pPr>
        <w:jc w:val="center"/>
        <w:rPr>
          <w:b/>
          <w:sz w:val="24"/>
          <w:szCs w:val="24"/>
        </w:rPr>
      </w:pPr>
      <w:r w:rsidRPr="00FF3F03">
        <w:rPr>
          <w:b/>
          <w:sz w:val="24"/>
          <w:szCs w:val="24"/>
        </w:rPr>
        <w:t>в период с _________________ по _____________</w:t>
      </w:r>
    </w:p>
    <w:p w:rsidR="005C11DB" w:rsidRDefault="005C11DB" w:rsidP="005C11DB">
      <w:pPr>
        <w:jc w:val="center"/>
        <w:rPr>
          <w:b/>
          <w:sz w:val="24"/>
          <w:szCs w:val="24"/>
        </w:rPr>
      </w:pPr>
    </w:p>
    <w:p w:rsidR="005C11DB" w:rsidRPr="00FF3F03" w:rsidRDefault="005C11DB" w:rsidP="005C11DB">
      <w:pPr>
        <w:jc w:val="center"/>
        <w:rPr>
          <w:b/>
          <w:sz w:val="24"/>
          <w:szCs w:val="24"/>
        </w:rPr>
      </w:pPr>
    </w:p>
    <w:p w:rsidR="005C11DB" w:rsidRDefault="005C11DB" w:rsidP="005C11DB"/>
    <w:tbl>
      <w:tblPr>
        <w:tblW w:w="10632" w:type="dxa"/>
        <w:tblInd w:w="-601" w:type="dxa"/>
        <w:tblLayout w:type="fixed"/>
        <w:tblLook w:val="00A0" w:firstRow="1" w:lastRow="0" w:firstColumn="1" w:lastColumn="0" w:noHBand="0" w:noVBand="0"/>
      </w:tblPr>
      <w:tblGrid>
        <w:gridCol w:w="500"/>
        <w:gridCol w:w="712"/>
        <w:gridCol w:w="1559"/>
        <w:gridCol w:w="1985"/>
        <w:gridCol w:w="1623"/>
        <w:gridCol w:w="2410"/>
        <w:gridCol w:w="1843"/>
      </w:tblGrid>
      <w:tr w:rsidR="005C11DB" w:rsidRPr="00FF3F03" w:rsidTr="005C2B64">
        <w:trPr>
          <w:trHeight w:val="1135"/>
        </w:trPr>
        <w:tc>
          <w:tcPr>
            <w:tcW w:w="500" w:type="dxa"/>
            <w:tcBorders>
              <w:top w:val="single" w:sz="4" w:space="0" w:color="auto"/>
              <w:left w:val="single" w:sz="4" w:space="0" w:color="auto"/>
              <w:bottom w:val="single" w:sz="4" w:space="0" w:color="auto"/>
              <w:right w:val="single" w:sz="4" w:space="0" w:color="auto"/>
            </w:tcBorders>
            <w:vAlign w:val="center"/>
          </w:tcPr>
          <w:p w:rsidR="005C11DB" w:rsidRPr="00FF3F03" w:rsidRDefault="005C11DB" w:rsidP="005C2B64">
            <w:pPr>
              <w:widowControl/>
              <w:jc w:val="center"/>
              <w:rPr>
                <w:b/>
              </w:rPr>
            </w:pPr>
            <w:r w:rsidRPr="00FF3F03">
              <w:rPr>
                <w:b/>
              </w:rPr>
              <w:t>№</w:t>
            </w:r>
          </w:p>
        </w:tc>
        <w:tc>
          <w:tcPr>
            <w:tcW w:w="712" w:type="dxa"/>
            <w:tcBorders>
              <w:top w:val="single" w:sz="4" w:space="0" w:color="auto"/>
              <w:left w:val="single" w:sz="4" w:space="0" w:color="auto"/>
              <w:bottom w:val="single" w:sz="4" w:space="0" w:color="auto"/>
              <w:right w:val="single" w:sz="4" w:space="0" w:color="auto"/>
            </w:tcBorders>
            <w:vAlign w:val="center"/>
          </w:tcPr>
          <w:p w:rsidR="005C11DB" w:rsidRPr="00FF3F03" w:rsidRDefault="005C11DB" w:rsidP="005C2B64">
            <w:pPr>
              <w:widowControl/>
              <w:jc w:val="center"/>
              <w:rPr>
                <w:b/>
              </w:rPr>
            </w:pPr>
            <w:r>
              <w:rPr>
                <w:b/>
              </w:rPr>
              <w:t>Дата</w:t>
            </w:r>
          </w:p>
        </w:tc>
        <w:tc>
          <w:tcPr>
            <w:tcW w:w="1559" w:type="dxa"/>
            <w:tcBorders>
              <w:top w:val="single" w:sz="4" w:space="0" w:color="auto"/>
              <w:left w:val="single" w:sz="4" w:space="0" w:color="auto"/>
              <w:bottom w:val="single" w:sz="4" w:space="0" w:color="auto"/>
              <w:right w:val="single" w:sz="4" w:space="0" w:color="auto"/>
            </w:tcBorders>
            <w:vAlign w:val="center"/>
          </w:tcPr>
          <w:p w:rsidR="005C11DB" w:rsidRPr="00FF3F03" w:rsidRDefault="005C11DB" w:rsidP="005C2B64">
            <w:pPr>
              <w:widowControl/>
              <w:jc w:val="center"/>
              <w:rPr>
                <w:b/>
              </w:rPr>
            </w:pPr>
            <w:r w:rsidRPr="00FF3F03">
              <w:rPr>
                <w:b/>
              </w:rPr>
              <w:t>Наименование объекта помещения</w:t>
            </w:r>
          </w:p>
        </w:tc>
        <w:tc>
          <w:tcPr>
            <w:tcW w:w="1985" w:type="dxa"/>
            <w:tcBorders>
              <w:top w:val="single" w:sz="4" w:space="0" w:color="auto"/>
              <w:left w:val="single" w:sz="4" w:space="0" w:color="auto"/>
              <w:bottom w:val="single" w:sz="4" w:space="0" w:color="auto"/>
              <w:right w:val="single" w:sz="4" w:space="0" w:color="auto"/>
            </w:tcBorders>
            <w:vAlign w:val="center"/>
          </w:tcPr>
          <w:p w:rsidR="005C11DB" w:rsidRPr="00FF3F03" w:rsidRDefault="005C11DB" w:rsidP="005C2B64">
            <w:pPr>
              <w:widowControl/>
              <w:jc w:val="center"/>
              <w:rPr>
                <w:b/>
              </w:rPr>
            </w:pPr>
            <w:r w:rsidRPr="00FF3F03">
              <w:rPr>
                <w:b/>
              </w:rPr>
              <w:t>Почтовый адрес объекта и место установки КТС</w:t>
            </w:r>
          </w:p>
        </w:tc>
        <w:tc>
          <w:tcPr>
            <w:tcW w:w="1623" w:type="dxa"/>
            <w:tcBorders>
              <w:top w:val="single" w:sz="4" w:space="0" w:color="auto"/>
              <w:left w:val="single" w:sz="4" w:space="0" w:color="auto"/>
              <w:bottom w:val="single" w:sz="4" w:space="0" w:color="auto"/>
              <w:right w:val="single" w:sz="4" w:space="0" w:color="auto"/>
            </w:tcBorders>
            <w:vAlign w:val="center"/>
          </w:tcPr>
          <w:p w:rsidR="005C11DB" w:rsidRPr="00FF3F03" w:rsidRDefault="005C11DB" w:rsidP="005C2B64">
            <w:pPr>
              <w:widowControl/>
              <w:jc w:val="center"/>
              <w:rPr>
                <w:b/>
              </w:rPr>
            </w:pPr>
            <w:r w:rsidRPr="00FF3F03">
              <w:rPr>
                <w:b/>
              </w:rPr>
              <w:t>Вид происшествия</w:t>
            </w:r>
          </w:p>
        </w:tc>
        <w:tc>
          <w:tcPr>
            <w:tcW w:w="2410" w:type="dxa"/>
            <w:tcBorders>
              <w:top w:val="single" w:sz="4" w:space="0" w:color="auto"/>
              <w:left w:val="single" w:sz="4" w:space="0" w:color="auto"/>
              <w:bottom w:val="single" w:sz="4" w:space="0" w:color="000000"/>
              <w:right w:val="single" w:sz="4" w:space="0" w:color="auto"/>
            </w:tcBorders>
            <w:vAlign w:val="center"/>
          </w:tcPr>
          <w:p w:rsidR="005C11DB" w:rsidRPr="00FF3F03" w:rsidRDefault="00F3402C" w:rsidP="005C2B64">
            <w:pPr>
              <w:widowControl/>
              <w:jc w:val="center"/>
              <w:rPr>
                <w:b/>
                <w:color w:val="000000"/>
              </w:rPr>
            </w:pPr>
            <w:r w:rsidRPr="00FF3F03">
              <w:rPr>
                <w:b/>
                <w:color w:val="000000"/>
              </w:rPr>
              <w:t>Действия,</w:t>
            </w:r>
            <w:r w:rsidR="005C11DB" w:rsidRPr="00FF3F03">
              <w:rPr>
                <w:b/>
                <w:color w:val="000000"/>
              </w:rPr>
              <w:t xml:space="preserve"> предприняты</w:t>
            </w:r>
            <w:r w:rsidR="005C11DB">
              <w:rPr>
                <w:b/>
                <w:color w:val="000000"/>
              </w:rPr>
              <w:t>е</w:t>
            </w:r>
            <w:r w:rsidR="005C11DB" w:rsidRPr="00FF3F03">
              <w:rPr>
                <w:b/>
                <w:color w:val="000000"/>
              </w:rPr>
              <w:t xml:space="preserve"> </w:t>
            </w:r>
            <w:r w:rsidR="005C11DB">
              <w:rPr>
                <w:b/>
                <w:color w:val="000000"/>
              </w:rPr>
              <w:t>Исполнителем</w:t>
            </w:r>
          </w:p>
        </w:tc>
        <w:tc>
          <w:tcPr>
            <w:tcW w:w="1843" w:type="dxa"/>
            <w:tcBorders>
              <w:top w:val="single" w:sz="4" w:space="0" w:color="auto"/>
              <w:left w:val="single" w:sz="4" w:space="0" w:color="auto"/>
              <w:bottom w:val="single" w:sz="4" w:space="0" w:color="000000"/>
              <w:right w:val="single" w:sz="4" w:space="0" w:color="auto"/>
            </w:tcBorders>
            <w:noWrap/>
            <w:vAlign w:val="center"/>
          </w:tcPr>
          <w:p w:rsidR="005C11DB" w:rsidRPr="00FF3F03" w:rsidRDefault="00B14A67" w:rsidP="005C2B64">
            <w:pPr>
              <w:widowControl/>
              <w:jc w:val="center"/>
              <w:rPr>
                <w:b/>
                <w:color w:val="000000"/>
              </w:rPr>
            </w:pPr>
            <w:r>
              <w:rPr>
                <w:b/>
                <w:color w:val="000000"/>
              </w:rPr>
              <w:t>Выявленная при осмотре причина тревоги</w:t>
            </w:r>
          </w:p>
        </w:tc>
      </w:tr>
      <w:tr w:rsidR="005C11DB" w:rsidRPr="00FF3F03" w:rsidTr="005C2B64">
        <w:trPr>
          <w:trHeight w:val="255"/>
        </w:trPr>
        <w:tc>
          <w:tcPr>
            <w:tcW w:w="500" w:type="dxa"/>
            <w:tcBorders>
              <w:top w:val="nil"/>
              <w:left w:val="single" w:sz="4" w:space="0" w:color="auto"/>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712" w:type="dxa"/>
            <w:tcBorders>
              <w:top w:val="single" w:sz="4" w:space="0" w:color="auto"/>
              <w:left w:val="nil"/>
              <w:bottom w:val="single" w:sz="4" w:space="0" w:color="auto"/>
              <w:right w:val="single" w:sz="4" w:space="0" w:color="auto"/>
            </w:tcBorders>
          </w:tcPr>
          <w:p w:rsidR="005C11DB" w:rsidRPr="00FF3F03" w:rsidRDefault="005C11DB" w:rsidP="005C2B64">
            <w:pPr>
              <w:widowControl/>
              <w:jc w:val="center"/>
            </w:pPr>
          </w:p>
        </w:tc>
        <w:tc>
          <w:tcPr>
            <w:tcW w:w="1559"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1985"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1623"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2410" w:type="dxa"/>
            <w:tcBorders>
              <w:top w:val="nil"/>
              <w:left w:val="nil"/>
              <w:bottom w:val="single" w:sz="4" w:space="0" w:color="auto"/>
              <w:right w:val="single" w:sz="4" w:space="0" w:color="auto"/>
            </w:tcBorders>
            <w:noWrap/>
            <w:vAlign w:val="bottom"/>
          </w:tcPr>
          <w:p w:rsidR="005C11DB" w:rsidRPr="00FF3F03" w:rsidRDefault="005C11DB" w:rsidP="005C2B64">
            <w:pPr>
              <w:widowControl/>
              <w:rPr>
                <w:color w:val="000000"/>
                <w:sz w:val="22"/>
                <w:szCs w:val="22"/>
              </w:rPr>
            </w:pPr>
            <w:r w:rsidRPr="00FF3F03">
              <w:rPr>
                <w:color w:val="000000"/>
                <w:sz w:val="22"/>
                <w:szCs w:val="22"/>
              </w:rPr>
              <w:t> </w:t>
            </w:r>
          </w:p>
        </w:tc>
        <w:tc>
          <w:tcPr>
            <w:tcW w:w="1843" w:type="dxa"/>
            <w:tcBorders>
              <w:top w:val="nil"/>
              <w:left w:val="nil"/>
              <w:bottom w:val="single" w:sz="4" w:space="0" w:color="auto"/>
              <w:right w:val="single" w:sz="4" w:space="0" w:color="auto"/>
            </w:tcBorders>
            <w:noWrap/>
            <w:vAlign w:val="bottom"/>
          </w:tcPr>
          <w:p w:rsidR="005C11DB" w:rsidRPr="00FF3F03" w:rsidRDefault="005C11DB" w:rsidP="005C2B64">
            <w:pPr>
              <w:widowControl/>
              <w:rPr>
                <w:color w:val="000000"/>
                <w:sz w:val="22"/>
                <w:szCs w:val="22"/>
              </w:rPr>
            </w:pPr>
            <w:r w:rsidRPr="00FF3F03">
              <w:rPr>
                <w:color w:val="000000"/>
                <w:sz w:val="22"/>
                <w:szCs w:val="22"/>
              </w:rPr>
              <w:t> </w:t>
            </w:r>
          </w:p>
        </w:tc>
      </w:tr>
      <w:tr w:rsidR="005C11DB" w:rsidRPr="00FF3F03" w:rsidTr="005C2B64">
        <w:trPr>
          <w:trHeight w:val="255"/>
        </w:trPr>
        <w:tc>
          <w:tcPr>
            <w:tcW w:w="500" w:type="dxa"/>
            <w:tcBorders>
              <w:top w:val="nil"/>
              <w:left w:val="single" w:sz="4" w:space="0" w:color="auto"/>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712" w:type="dxa"/>
            <w:tcBorders>
              <w:top w:val="single" w:sz="4" w:space="0" w:color="auto"/>
              <w:left w:val="nil"/>
              <w:bottom w:val="single" w:sz="4" w:space="0" w:color="auto"/>
              <w:right w:val="single" w:sz="4" w:space="0" w:color="auto"/>
            </w:tcBorders>
          </w:tcPr>
          <w:p w:rsidR="005C11DB" w:rsidRPr="00FF3F03" w:rsidRDefault="005C11DB" w:rsidP="005C2B64">
            <w:pPr>
              <w:widowControl/>
              <w:jc w:val="center"/>
              <w:rPr>
                <w:b/>
              </w:rPr>
            </w:pPr>
          </w:p>
        </w:tc>
        <w:tc>
          <w:tcPr>
            <w:tcW w:w="1559"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1985"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1623"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2410" w:type="dxa"/>
            <w:tcBorders>
              <w:top w:val="nil"/>
              <w:left w:val="nil"/>
              <w:bottom w:val="single" w:sz="4" w:space="0" w:color="auto"/>
              <w:right w:val="single" w:sz="4" w:space="0" w:color="auto"/>
            </w:tcBorders>
            <w:noWrap/>
            <w:vAlign w:val="bottom"/>
          </w:tcPr>
          <w:p w:rsidR="005C11DB" w:rsidRPr="00FF3F03" w:rsidRDefault="005C11DB" w:rsidP="005C2B64">
            <w:pPr>
              <w:widowControl/>
              <w:rPr>
                <w:color w:val="000000"/>
                <w:sz w:val="22"/>
                <w:szCs w:val="22"/>
              </w:rPr>
            </w:pPr>
            <w:r w:rsidRPr="00FF3F03">
              <w:rPr>
                <w:color w:val="000000"/>
                <w:sz w:val="22"/>
                <w:szCs w:val="22"/>
              </w:rPr>
              <w:t> </w:t>
            </w:r>
          </w:p>
        </w:tc>
        <w:tc>
          <w:tcPr>
            <w:tcW w:w="1843" w:type="dxa"/>
            <w:tcBorders>
              <w:top w:val="nil"/>
              <w:left w:val="nil"/>
              <w:bottom w:val="single" w:sz="4" w:space="0" w:color="auto"/>
              <w:right w:val="single" w:sz="4" w:space="0" w:color="auto"/>
            </w:tcBorders>
            <w:noWrap/>
            <w:vAlign w:val="bottom"/>
          </w:tcPr>
          <w:p w:rsidR="005C11DB" w:rsidRPr="00FF3F03" w:rsidRDefault="005C11DB" w:rsidP="005C2B64">
            <w:pPr>
              <w:widowControl/>
              <w:rPr>
                <w:color w:val="000000"/>
                <w:sz w:val="22"/>
                <w:szCs w:val="22"/>
              </w:rPr>
            </w:pPr>
            <w:r w:rsidRPr="00FF3F03">
              <w:rPr>
                <w:color w:val="000000"/>
                <w:sz w:val="22"/>
                <w:szCs w:val="22"/>
              </w:rPr>
              <w:t> </w:t>
            </w:r>
          </w:p>
        </w:tc>
      </w:tr>
      <w:tr w:rsidR="005C11DB" w:rsidRPr="00FF3F03" w:rsidTr="005C2B64">
        <w:trPr>
          <w:trHeight w:val="330"/>
        </w:trPr>
        <w:tc>
          <w:tcPr>
            <w:tcW w:w="500" w:type="dxa"/>
            <w:tcBorders>
              <w:top w:val="nil"/>
              <w:left w:val="nil"/>
              <w:bottom w:val="nil"/>
              <w:right w:val="nil"/>
            </w:tcBorders>
            <w:noWrap/>
            <w:vAlign w:val="bottom"/>
          </w:tcPr>
          <w:p w:rsidR="005C11DB" w:rsidRPr="00FF3F03" w:rsidRDefault="005C11DB" w:rsidP="005C2B64">
            <w:pPr>
              <w:widowControl/>
              <w:rPr>
                <w:b/>
                <w:bCs/>
                <w:color w:val="000000"/>
                <w:sz w:val="26"/>
                <w:szCs w:val="26"/>
              </w:rPr>
            </w:pPr>
          </w:p>
        </w:tc>
        <w:tc>
          <w:tcPr>
            <w:tcW w:w="712" w:type="dxa"/>
            <w:tcBorders>
              <w:top w:val="nil"/>
              <w:left w:val="nil"/>
              <w:bottom w:val="nil"/>
              <w:right w:val="nil"/>
            </w:tcBorders>
          </w:tcPr>
          <w:p w:rsidR="005C11DB" w:rsidRPr="00FF3F03" w:rsidRDefault="005C11DB" w:rsidP="005C2B64">
            <w:pPr>
              <w:widowControl/>
              <w:rPr>
                <w:b/>
                <w:bCs/>
                <w:color w:val="000000"/>
                <w:sz w:val="22"/>
                <w:szCs w:val="22"/>
              </w:rPr>
            </w:pPr>
          </w:p>
        </w:tc>
        <w:tc>
          <w:tcPr>
            <w:tcW w:w="1559" w:type="dxa"/>
            <w:tcBorders>
              <w:top w:val="nil"/>
              <w:left w:val="nil"/>
              <w:bottom w:val="nil"/>
              <w:right w:val="nil"/>
            </w:tcBorders>
            <w:noWrap/>
            <w:vAlign w:val="bottom"/>
          </w:tcPr>
          <w:p w:rsidR="005C11DB" w:rsidRPr="00FF3F03" w:rsidRDefault="005C11DB" w:rsidP="005C2B64">
            <w:pPr>
              <w:widowControl/>
              <w:rPr>
                <w:b/>
                <w:bCs/>
                <w:color w:val="000000"/>
              </w:rPr>
            </w:pPr>
          </w:p>
        </w:tc>
        <w:tc>
          <w:tcPr>
            <w:tcW w:w="1985" w:type="dxa"/>
            <w:tcBorders>
              <w:top w:val="nil"/>
              <w:left w:val="nil"/>
              <w:bottom w:val="nil"/>
              <w:right w:val="nil"/>
            </w:tcBorders>
            <w:noWrap/>
            <w:vAlign w:val="center"/>
          </w:tcPr>
          <w:p w:rsidR="005C11DB" w:rsidRPr="00FF3F03" w:rsidRDefault="005C11DB" w:rsidP="005C2B64">
            <w:pPr>
              <w:widowControl/>
              <w:rPr>
                <w:b/>
                <w:bCs/>
                <w:color w:val="000000"/>
                <w:sz w:val="22"/>
                <w:szCs w:val="22"/>
              </w:rPr>
            </w:pPr>
          </w:p>
        </w:tc>
        <w:tc>
          <w:tcPr>
            <w:tcW w:w="1623" w:type="dxa"/>
            <w:tcBorders>
              <w:top w:val="nil"/>
              <w:left w:val="nil"/>
              <w:bottom w:val="nil"/>
              <w:right w:val="nil"/>
            </w:tcBorders>
            <w:noWrap/>
            <w:vAlign w:val="bottom"/>
          </w:tcPr>
          <w:p w:rsidR="005C11DB" w:rsidRPr="00FF3F03" w:rsidRDefault="005C11DB" w:rsidP="005C2B64">
            <w:pPr>
              <w:widowControl/>
              <w:rPr>
                <w:b/>
                <w:bCs/>
                <w:color w:val="000000"/>
                <w:sz w:val="22"/>
                <w:szCs w:val="22"/>
              </w:rPr>
            </w:pPr>
          </w:p>
        </w:tc>
        <w:tc>
          <w:tcPr>
            <w:tcW w:w="2410" w:type="dxa"/>
            <w:tcBorders>
              <w:top w:val="nil"/>
              <w:left w:val="nil"/>
              <w:bottom w:val="nil"/>
              <w:right w:val="nil"/>
            </w:tcBorders>
            <w:noWrap/>
            <w:vAlign w:val="bottom"/>
          </w:tcPr>
          <w:p w:rsidR="005C11DB" w:rsidRPr="00FF3F03" w:rsidRDefault="005C11DB" w:rsidP="005C2B64">
            <w:pPr>
              <w:widowControl/>
              <w:rPr>
                <w:color w:val="000000"/>
                <w:sz w:val="22"/>
                <w:szCs w:val="22"/>
              </w:rPr>
            </w:pPr>
          </w:p>
        </w:tc>
        <w:tc>
          <w:tcPr>
            <w:tcW w:w="1843" w:type="dxa"/>
            <w:tcBorders>
              <w:top w:val="nil"/>
              <w:left w:val="nil"/>
              <w:bottom w:val="nil"/>
              <w:right w:val="nil"/>
            </w:tcBorders>
            <w:noWrap/>
            <w:vAlign w:val="bottom"/>
          </w:tcPr>
          <w:p w:rsidR="005C11DB" w:rsidRPr="00FF3F03" w:rsidRDefault="005C11DB" w:rsidP="005C2B64">
            <w:pPr>
              <w:widowControl/>
              <w:rPr>
                <w:color w:val="000000"/>
                <w:sz w:val="22"/>
                <w:szCs w:val="22"/>
              </w:rPr>
            </w:pPr>
          </w:p>
        </w:tc>
      </w:tr>
      <w:tr w:rsidR="005C11DB" w:rsidRPr="00FF3F03" w:rsidTr="005C2B64">
        <w:trPr>
          <w:trHeight w:val="300"/>
        </w:trPr>
        <w:tc>
          <w:tcPr>
            <w:tcW w:w="500" w:type="dxa"/>
            <w:tcBorders>
              <w:top w:val="nil"/>
              <w:left w:val="nil"/>
              <w:bottom w:val="nil"/>
              <w:right w:val="nil"/>
            </w:tcBorders>
            <w:noWrap/>
            <w:vAlign w:val="bottom"/>
          </w:tcPr>
          <w:p w:rsidR="005C11DB" w:rsidRPr="00FF3F03" w:rsidRDefault="005C11DB" w:rsidP="005C2B64">
            <w:pPr>
              <w:widowControl/>
              <w:jc w:val="center"/>
              <w:rPr>
                <w:color w:val="000000"/>
                <w:sz w:val="22"/>
                <w:szCs w:val="22"/>
              </w:rPr>
            </w:pPr>
          </w:p>
        </w:tc>
        <w:tc>
          <w:tcPr>
            <w:tcW w:w="712" w:type="dxa"/>
            <w:tcBorders>
              <w:top w:val="nil"/>
              <w:left w:val="nil"/>
              <w:bottom w:val="nil"/>
              <w:right w:val="nil"/>
            </w:tcBorders>
          </w:tcPr>
          <w:p w:rsidR="005C11DB" w:rsidRPr="00FF3F03" w:rsidRDefault="005C11DB" w:rsidP="005C2B64">
            <w:pPr>
              <w:widowControl/>
              <w:rPr>
                <w:color w:val="000000"/>
                <w:sz w:val="22"/>
                <w:szCs w:val="22"/>
              </w:rPr>
            </w:pPr>
          </w:p>
        </w:tc>
        <w:tc>
          <w:tcPr>
            <w:tcW w:w="1559" w:type="dxa"/>
            <w:tcBorders>
              <w:top w:val="nil"/>
              <w:left w:val="nil"/>
              <w:bottom w:val="nil"/>
              <w:right w:val="nil"/>
            </w:tcBorders>
            <w:noWrap/>
            <w:vAlign w:val="bottom"/>
          </w:tcPr>
          <w:p w:rsidR="005C11DB" w:rsidRPr="00FF3F03" w:rsidRDefault="005C11DB" w:rsidP="005C2B64">
            <w:pPr>
              <w:widowControl/>
              <w:rPr>
                <w:color w:val="000000"/>
              </w:rPr>
            </w:pPr>
          </w:p>
        </w:tc>
        <w:tc>
          <w:tcPr>
            <w:tcW w:w="1985" w:type="dxa"/>
            <w:tcBorders>
              <w:top w:val="nil"/>
              <w:left w:val="nil"/>
              <w:bottom w:val="nil"/>
              <w:right w:val="nil"/>
            </w:tcBorders>
            <w:noWrap/>
            <w:vAlign w:val="center"/>
          </w:tcPr>
          <w:p w:rsidR="005C11DB" w:rsidRPr="00FF3F03" w:rsidRDefault="005C11DB" w:rsidP="005C2B64">
            <w:pPr>
              <w:widowControl/>
              <w:rPr>
                <w:color w:val="000000"/>
                <w:sz w:val="22"/>
                <w:szCs w:val="22"/>
              </w:rPr>
            </w:pPr>
          </w:p>
        </w:tc>
        <w:tc>
          <w:tcPr>
            <w:tcW w:w="1623" w:type="dxa"/>
            <w:tcBorders>
              <w:top w:val="nil"/>
              <w:left w:val="nil"/>
              <w:bottom w:val="nil"/>
              <w:right w:val="nil"/>
            </w:tcBorders>
            <w:noWrap/>
            <w:vAlign w:val="bottom"/>
          </w:tcPr>
          <w:p w:rsidR="005C11DB" w:rsidRPr="00FF3F03" w:rsidRDefault="005C11DB" w:rsidP="005C2B64">
            <w:pPr>
              <w:widowControl/>
              <w:jc w:val="center"/>
              <w:rPr>
                <w:color w:val="000000"/>
                <w:sz w:val="22"/>
                <w:szCs w:val="22"/>
              </w:rPr>
            </w:pPr>
          </w:p>
        </w:tc>
        <w:tc>
          <w:tcPr>
            <w:tcW w:w="2410" w:type="dxa"/>
            <w:tcBorders>
              <w:top w:val="nil"/>
              <w:left w:val="nil"/>
              <w:bottom w:val="nil"/>
              <w:right w:val="nil"/>
            </w:tcBorders>
            <w:noWrap/>
            <w:vAlign w:val="center"/>
          </w:tcPr>
          <w:p w:rsidR="005C11DB" w:rsidRPr="00FF3F03" w:rsidRDefault="005C11DB" w:rsidP="005C2B64">
            <w:pPr>
              <w:widowControl/>
              <w:jc w:val="center"/>
              <w:rPr>
                <w:color w:val="000000"/>
                <w:sz w:val="22"/>
                <w:szCs w:val="22"/>
              </w:rPr>
            </w:pPr>
          </w:p>
        </w:tc>
        <w:tc>
          <w:tcPr>
            <w:tcW w:w="1843" w:type="dxa"/>
            <w:tcBorders>
              <w:top w:val="nil"/>
              <w:left w:val="nil"/>
              <w:bottom w:val="nil"/>
              <w:right w:val="nil"/>
            </w:tcBorders>
            <w:noWrap/>
            <w:vAlign w:val="bottom"/>
          </w:tcPr>
          <w:p w:rsidR="005C11DB" w:rsidRPr="00FF3F03" w:rsidRDefault="005C11DB" w:rsidP="005C2B64">
            <w:pPr>
              <w:widowControl/>
              <w:rPr>
                <w:color w:val="000000"/>
                <w:sz w:val="22"/>
                <w:szCs w:val="22"/>
              </w:rPr>
            </w:pPr>
          </w:p>
        </w:tc>
      </w:tr>
    </w:tbl>
    <w:p w:rsidR="005C11DB" w:rsidRDefault="005C11DB" w:rsidP="005C11DB">
      <w:pPr>
        <w:rPr>
          <w:b/>
          <w:sz w:val="24"/>
          <w:szCs w:val="24"/>
        </w:rPr>
      </w:pPr>
    </w:p>
    <w:p w:rsidR="005C11DB" w:rsidRDefault="005C11DB" w:rsidP="005C11DB">
      <w:pPr>
        <w:rPr>
          <w:b/>
          <w:sz w:val="24"/>
          <w:szCs w:val="24"/>
        </w:rPr>
      </w:pPr>
    </w:p>
    <w:p w:rsidR="005C11DB" w:rsidRDefault="005C11DB" w:rsidP="005C11DB">
      <w:pPr>
        <w:rPr>
          <w:b/>
          <w:sz w:val="24"/>
          <w:szCs w:val="24"/>
        </w:rPr>
      </w:pPr>
    </w:p>
    <w:p w:rsidR="005C11DB" w:rsidRDefault="005C11DB" w:rsidP="005C11DB">
      <w:pPr>
        <w:rPr>
          <w:b/>
          <w:sz w:val="24"/>
          <w:szCs w:val="24"/>
        </w:rPr>
      </w:pPr>
    </w:p>
    <w:p w:rsidR="005C11DB" w:rsidRDefault="005C11DB" w:rsidP="005C11DB">
      <w:pPr>
        <w:rPr>
          <w:b/>
          <w:sz w:val="24"/>
          <w:szCs w:val="24"/>
        </w:rPr>
      </w:pPr>
      <w:r w:rsidRPr="00511B0D">
        <w:rPr>
          <w:b/>
          <w:sz w:val="24"/>
          <w:szCs w:val="24"/>
        </w:rPr>
        <w:t>«</w:t>
      </w:r>
      <w:proofErr w:type="gramStart"/>
      <w:r w:rsidRPr="00511B0D">
        <w:rPr>
          <w:b/>
          <w:sz w:val="24"/>
          <w:szCs w:val="24"/>
        </w:rPr>
        <w:t>Исполнитель»</w:t>
      </w:r>
      <w:r>
        <w:rPr>
          <w:b/>
          <w:sz w:val="24"/>
          <w:szCs w:val="24"/>
        </w:rPr>
        <w:tab/>
      </w:r>
      <w:proofErr w:type="gramEnd"/>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_____________/____________/</w:t>
      </w:r>
    </w:p>
    <w:p w:rsidR="005C11DB" w:rsidRDefault="005C11DB" w:rsidP="005C11DB">
      <w:pPr>
        <w:rPr>
          <w:b/>
          <w:sz w:val="24"/>
          <w:szCs w:val="24"/>
        </w:rPr>
      </w:pPr>
    </w:p>
    <w:p w:rsidR="005C11DB" w:rsidRDefault="005C11DB" w:rsidP="005C11DB">
      <w:pPr>
        <w:rPr>
          <w:b/>
          <w:sz w:val="24"/>
          <w:szCs w:val="24"/>
        </w:rPr>
      </w:pPr>
    </w:p>
    <w:p w:rsidR="005C11DB" w:rsidRPr="002D6645" w:rsidRDefault="005C11DB" w:rsidP="005C11DB">
      <w:r>
        <w:rPr>
          <w:b/>
          <w:sz w:val="24"/>
          <w:szCs w:val="24"/>
        </w:rPr>
        <w:t xml:space="preserve">                                                                                                                           </w:t>
      </w:r>
      <w:r w:rsidRPr="002D6645">
        <w:t>Дата             МП</w:t>
      </w:r>
    </w:p>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3B3193" w:rsidRDefault="003B3193" w:rsidP="005C11DB"/>
    <w:p w:rsidR="003B3193" w:rsidRDefault="003B3193" w:rsidP="005C11DB"/>
    <w:p w:rsidR="003B3193" w:rsidRDefault="003B3193" w:rsidP="005C11DB"/>
    <w:p w:rsidR="003B3193" w:rsidRDefault="003B3193" w:rsidP="005C11DB"/>
    <w:p w:rsidR="003B3193" w:rsidRDefault="003B3193" w:rsidP="005C11DB"/>
    <w:p w:rsidR="003B3193" w:rsidRDefault="003B3193" w:rsidP="005C11DB"/>
    <w:p w:rsidR="003B3193" w:rsidRDefault="003B3193" w:rsidP="005C11DB"/>
    <w:p w:rsidR="003B3193" w:rsidRDefault="003B3193" w:rsidP="005C11DB"/>
    <w:p w:rsidR="003B3193" w:rsidRDefault="003B3193" w:rsidP="005C11DB"/>
    <w:p w:rsidR="003B3193" w:rsidRDefault="003B3193" w:rsidP="005C11DB"/>
    <w:p w:rsidR="003B3193" w:rsidRDefault="003B3193" w:rsidP="005C11DB"/>
    <w:p w:rsidR="003B3193" w:rsidRDefault="003B3193" w:rsidP="005C11DB"/>
    <w:p w:rsidR="003B3193" w:rsidRDefault="003B3193" w:rsidP="005C11DB"/>
    <w:p w:rsidR="003B3193" w:rsidRDefault="003B3193" w:rsidP="005C11DB"/>
    <w:p w:rsidR="00636E09" w:rsidRDefault="00636E09" w:rsidP="005C11DB"/>
    <w:p w:rsidR="00636E09" w:rsidRDefault="00636E09" w:rsidP="005C11DB"/>
    <w:p w:rsidR="00636E09" w:rsidRDefault="00636E09" w:rsidP="005C11DB"/>
    <w:p w:rsidR="00636E09" w:rsidRDefault="00636E09" w:rsidP="005C11DB"/>
    <w:p w:rsidR="00636E09" w:rsidRDefault="00636E09" w:rsidP="005C11DB"/>
    <w:p w:rsidR="00636E09" w:rsidRDefault="00636E09" w:rsidP="005C11DB"/>
    <w:p w:rsidR="00636E09" w:rsidRDefault="00636E09" w:rsidP="005C11DB"/>
    <w:p w:rsidR="00636E09" w:rsidRDefault="00636E09" w:rsidP="005C11DB"/>
    <w:p w:rsidR="003B3193" w:rsidRDefault="003B3193" w:rsidP="005C11DB"/>
    <w:p w:rsidR="005C11DB" w:rsidRDefault="005C11DB" w:rsidP="005C11DB">
      <w:r>
        <w:t>ФОРМА СОГЛАСОВАНА</w:t>
      </w:r>
    </w:p>
    <w:tbl>
      <w:tblPr>
        <w:tblW w:w="9820" w:type="dxa"/>
        <w:tblInd w:w="95" w:type="dxa"/>
        <w:tblLook w:val="00A0" w:firstRow="1" w:lastRow="0" w:firstColumn="1" w:lastColumn="0" w:noHBand="0" w:noVBand="0"/>
      </w:tblPr>
      <w:tblGrid>
        <w:gridCol w:w="9820"/>
      </w:tblGrid>
      <w:tr w:rsidR="005C11DB" w:rsidRPr="002D6645" w:rsidTr="003B3193">
        <w:trPr>
          <w:trHeight w:val="300"/>
        </w:trPr>
        <w:tc>
          <w:tcPr>
            <w:tcW w:w="9820" w:type="dxa"/>
            <w:tcBorders>
              <w:top w:val="nil"/>
              <w:left w:val="nil"/>
              <w:bottom w:val="nil"/>
              <w:right w:val="nil"/>
            </w:tcBorders>
            <w:noWrap/>
            <w:vAlign w:val="center"/>
          </w:tcPr>
          <w:p w:rsidR="00E567F9" w:rsidRDefault="00E567F9" w:rsidP="005C2B64">
            <w:pPr>
              <w:widowControl/>
              <w:jc w:val="right"/>
              <w:rPr>
                <w:sz w:val="24"/>
                <w:szCs w:val="24"/>
              </w:rPr>
            </w:pPr>
          </w:p>
          <w:p w:rsidR="005C11DB" w:rsidRPr="002D6645" w:rsidRDefault="005C11DB" w:rsidP="005C2B64">
            <w:pPr>
              <w:widowControl/>
              <w:jc w:val="right"/>
              <w:rPr>
                <w:sz w:val="24"/>
                <w:szCs w:val="24"/>
              </w:rPr>
            </w:pPr>
            <w:r w:rsidRPr="002D6645">
              <w:rPr>
                <w:sz w:val="24"/>
                <w:szCs w:val="24"/>
              </w:rPr>
              <w:t>Приложение №</w:t>
            </w:r>
            <w:r>
              <w:rPr>
                <w:sz w:val="24"/>
                <w:szCs w:val="24"/>
              </w:rPr>
              <w:t>4</w:t>
            </w:r>
          </w:p>
        </w:tc>
      </w:tr>
      <w:tr w:rsidR="005C11DB" w:rsidRPr="002D6645" w:rsidTr="003B3193">
        <w:trPr>
          <w:trHeight w:val="300"/>
        </w:trPr>
        <w:tc>
          <w:tcPr>
            <w:tcW w:w="9820" w:type="dxa"/>
            <w:tcBorders>
              <w:top w:val="nil"/>
              <w:left w:val="nil"/>
              <w:bottom w:val="nil"/>
              <w:right w:val="nil"/>
            </w:tcBorders>
            <w:noWrap/>
            <w:vAlign w:val="center"/>
          </w:tcPr>
          <w:p w:rsidR="005C11DB" w:rsidRPr="002D6645" w:rsidRDefault="00B11A7E" w:rsidP="005C2B64">
            <w:pPr>
              <w:widowControl/>
              <w:jc w:val="right"/>
              <w:rPr>
                <w:sz w:val="24"/>
                <w:szCs w:val="24"/>
              </w:rPr>
            </w:pPr>
            <w:r w:rsidRPr="002D6645">
              <w:rPr>
                <w:sz w:val="24"/>
                <w:szCs w:val="24"/>
              </w:rPr>
              <w:t>к договору № __</w:t>
            </w:r>
            <w:r>
              <w:rPr>
                <w:sz w:val="24"/>
                <w:szCs w:val="24"/>
              </w:rPr>
              <w:t>______</w:t>
            </w:r>
            <w:r w:rsidRPr="002D6645">
              <w:rPr>
                <w:sz w:val="24"/>
                <w:szCs w:val="24"/>
              </w:rPr>
              <w:t>__ от ____________</w:t>
            </w:r>
          </w:p>
        </w:tc>
      </w:tr>
      <w:tr w:rsidR="005C11DB" w:rsidRPr="00A93ACA" w:rsidTr="003B3193">
        <w:trPr>
          <w:trHeight w:val="300"/>
        </w:trPr>
        <w:tc>
          <w:tcPr>
            <w:tcW w:w="9820" w:type="dxa"/>
            <w:tcBorders>
              <w:top w:val="nil"/>
              <w:left w:val="nil"/>
              <w:bottom w:val="nil"/>
              <w:right w:val="nil"/>
            </w:tcBorders>
            <w:noWrap/>
            <w:vAlign w:val="center"/>
          </w:tcPr>
          <w:p w:rsidR="005C11DB" w:rsidRDefault="005C11DB" w:rsidP="005C2B64">
            <w:pPr>
              <w:widowControl/>
              <w:jc w:val="center"/>
              <w:rPr>
                <w:b/>
                <w:sz w:val="28"/>
                <w:szCs w:val="28"/>
              </w:rPr>
            </w:pPr>
          </w:p>
          <w:p w:rsidR="003B3193" w:rsidRPr="00A93ACA" w:rsidRDefault="003B3193" w:rsidP="005C2B64">
            <w:pPr>
              <w:widowControl/>
              <w:jc w:val="center"/>
              <w:rPr>
                <w:b/>
                <w:sz w:val="28"/>
                <w:szCs w:val="28"/>
              </w:rPr>
            </w:pPr>
          </w:p>
          <w:p w:rsidR="005C11DB" w:rsidRPr="00A93ACA" w:rsidRDefault="005C11DB" w:rsidP="005C2B64">
            <w:pPr>
              <w:widowControl/>
              <w:jc w:val="center"/>
              <w:rPr>
                <w:b/>
                <w:sz w:val="28"/>
                <w:szCs w:val="28"/>
              </w:rPr>
            </w:pPr>
            <w:r w:rsidRPr="00A93ACA">
              <w:rPr>
                <w:b/>
                <w:sz w:val="28"/>
                <w:szCs w:val="28"/>
              </w:rPr>
              <w:t xml:space="preserve">Время реагирования по сигналам «Тревога» </w:t>
            </w:r>
          </w:p>
          <w:p w:rsidR="00100CA4" w:rsidRDefault="005C11DB" w:rsidP="00100CA4">
            <w:pPr>
              <w:widowControl/>
              <w:jc w:val="center"/>
              <w:rPr>
                <w:b/>
                <w:sz w:val="28"/>
                <w:szCs w:val="28"/>
              </w:rPr>
            </w:pPr>
            <w:r w:rsidRPr="00A93ACA">
              <w:rPr>
                <w:b/>
                <w:sz w:val="28"/>
                <w:szCs w:val="28"/>
              </w:rPr>
              <w:t xml:space="preserve">с охраняемых объектов силами </w:t>
            </w:r>
            <w:r>
              <w:rPr>
                <w:b/>
                <w:sz w:val="28"/>
                <w:szCs w:val="28"/>
              </w:rPr>
              <w:t>М</w:t>
            </w:r>
            <w:r w:rsidRPr="00A93ACA">
              <w:rPr>
                <w:b/>
                <w:sz w:val="28"/>
                <w:szCs w:val="28"/>
              </w:rPr>
              <w:t>Г</w:t>
            </w:r>
            <w:r w:rsidR="00100CA4">
              <w:rPr>
                <w:b/>
                <w:sz w:val="28"/>
                <w:szCs w:val="28"/>
              </w:rPr>
              <w:t xml:space="preserve"> и перечень третьих лиц, </w:t>
            </w:r>
          </w:p>
          <w:p w:rsidR="005C11DB" w:rsidRPr="00A93ACA" w:rsidRDefault="00100CA4" w:rsidP="00100CA4">
            <w:pPr>
              <w:widowControl/>
              <w:jc w:val="center"/>
              <w:rPr>
                <w:b/>
                <w:sz w:val="28"/>
                <w:szCs w:val="28"/>
              </w:rPr>
            </w:pPr>
            <w:r>
              <w:rPr>
                <w:b/>
                <w:sz w:val="28"/>
                <w:szCs w:val="28"/>
              </w:rPr>
              <w:t>участвующих в исполнении договора</w:t>
            </w:r>
          </w:p>
        </w:tc>
      </w:tr>
    </w:tbl>
    <w:p w:rsidR="005C11DB" w:rsidRPr="00A93ACA" w:rsidRDefault="005C11DB" w:rsidP="005C11DB">
      <w:pPr>
        <w:rPr>
          <w:b/>
          <w:sz w:val="28"/>
          <w:szCs w:val="28"/>
        </w:rPr>
      </w:pPr>
    </w:p>
    <w:p w:rsidR="005C11DB" w:rsidRDefault="005C11DB" w:rsidP="005C11DB"/>
    <w:tbl>
      <w:tblPr>
        <w:tblW w:w="10185" w:type="dxa"/>
        <w:tblInd w:w="95" w:type="dxa"/>
        <w:tblLayout w:type="fixed"/>
        <w:tblLook w:val="00A0" w:firstRow="1" w:lastRow="0" w:firstColumn="1" w:lastColumn="0" w:noHBand="0" w:noVBand="0"/>
      </w:tblPr>
      <w:tblGrid>
        <w:gridCol w:w="409"/>
        <w:gridCol w:w="1499"/>
        <w:gridCol w:w="1122"/>
        <w:gridCol w:w="1737"/>
        <w:gridCol w:w="1342"/>
        <w:gridCol w:w="1162"/>
        <w:gridCol w:w="1487"/>
        <w:gridCol w:w="1427"/>
      </w:tblGrid>
      <w:tr w:rsidR="00100CA4" w:rsidRPr="00FF3F03" w:rsidTr="00100CA4">
        <w:trPr>
          <w:trHeight w:val="1135"/>
        </w:trPr>
        <w:tc>
          <w:tcPr>
            <w:tcW w:w="409" w:type="dxa"/>
            <w:tcBorders>
              <w:top w:val="single" w:sz="4" w:space="0" w:color="auto"/>
              <w:left w:val="single" w:sz="4" w:space="0" w:color="auto"/>
              <w:bottom w:val="single" w:sz="4" w:space="0" w:color="auto"/>
              <w:right w:val="single" w:sz="4" w:space="0" w:color="auto"/>
            </w:tcBorders>
            <w:vAlign w:val="center"/>
          </w:tcPr>
          <w:p w:rsidR="00100CA4" w:rsidRPr="00FF3F03" w:rsidRDefault="00100CA4" w:rsidP="005C2B64">
            <w:pPr>
              <w:widowControl/>
              <w:jc w:val="center"/>
              <w:rPr>
                <w:b/>
                <w:bCs/>
              </w:rPr>
            </w:pPr>
            <w:r w:rsidRPr="00FF3F03">
              <w:rPr>
                <w:b/>
                <w:bCs/>
              </w:rPr>
              <w:t>№</w:t>
            </w:r>
          </w:p>
        </w:tc>
        <w:tc>
          <w:tcPr>
            <w:tcW w:w="1499" w:type="dxa"/>
            <w:tcBorders>
              <w:top w:val="single" w:sz="4" w:space="0" w:color="auto"/>
              <w:left w:val="single" w:sz="4" w:space="0" w:color="auto"/>
              <w:bottom w:val="single" w:sz="4" w:space="0" w:color="auto"/>
              <w:right w:val="single" w:sz="4" w:space="0" w:color="auto"/>
            </w:tcBorders>
            <w:vAlign w:val="center"/>
          </w:tcPr>
          <w:p w:rsidR="00100CA4" w:rsidRPr="00FF3F03" w:rsidRDefault="00100CA4" w:rsidP="005C2B64">
            <w:pPr>
              <w:widowControl/>
              <w:jc w:val="center"/>
              <w:rPr>
                <w:b/>
                <w:bCs/>
              </w:rPr>
            </w:pPr>
            <w:r w:rsidRPr="00FF3F03">
              <w:rPr>
                <w:b/>
                <w:bCs/>
              </w:rPr>
              <w:t>Наименование объекта помещения</w:t>
            </w:r>
          </w:p>
        </w:tc>
        <w:tc>
          <w:tcPr>
            <w:tcW w:w="1122" w:type="dxa"/>
            <w:tcBorders>
              <w:top w:val="single" w:sz="4" w:space="0" w:color="auto"/>
              <w:left w:val="single" w:sz="4" w:space="0" w:color="auto"/>
              <w:bottom w:val="single" w:sz="4" w:space="0" w:color="auto"/>
              <w:right w:val="single" w:sz="4" w:space="0" w:color="auto"/>
            </w:tcBorders>
            <w:vAlign w:val="center"/>
          </w:tcPr>
          <w:p w:rsidR="00100CA4" w:rsidRPr="00FF3F03" w:rsidRDefault="00100CA4" w:rsidP="005C2B64">
            <w:pPr>
              <w:widowControl/>
              <w:jc w:val="center"/>
              <w:rPr>
                <w:b/>
                <w:bCs/>
              </w:rPr>
            </w:pPr>
            <w:r w:rsidRPr="00FF3F03">
              <w:rPr>
                <w:b/>
                <w:bCs/>
              </w:rPr>
              <w:t>Почтовый адрес объекта и место установки КТС</w:t>
            </w:r>
          </w:p>
        </w:tc>
        <w:tc>
          <w:tcPr>
            <w:tcW w:w="1737" w:type="dxa"/>
            <w:tcBorders>
              <w:top w:val="single" w:sz="4" w:space="0" w:color="auto"/>
              <w:left w:val="single" w:sz="4" w:space="0" w:color="auto"/>
              <w:bottom w:val="single" w:sz="4" w:space="0" w:color="auto"/>
              <w:right w:val="single" w:sz="4" w:space="0" w:color="auto"/>
            </w:tcBorders>
            <w:vAlign w:val="center"/>
          </w:tcPr>
          <w:p w:rsidR="00100CA4" w:rsidRDefault="00100CA4" w:rsidP="00A950F9">
            <w:pPr>
              <w:widowControl/>
              <w:jc w:val="center"/>
              <w:rPr>
                <w:b/>
                <w:bCs/>
              </w:rPr>
            </w:pPr>
            <w:r>
              <w:rPr>
                <w:b/>
                <w:bCs/>
              </w:rPr>
              <w:t xml:space="preserve">Наименование </w:t>
            </w:r>
            <w:proofErr w:type="gramStart"/>
            <w:r>
              <w:rPr>
                <w:b/>
                <w:bCs/>
              </w:rPr>
              <w:t>организации</w:t>
            </w:r>
            <w:proofErr w:type="gramEnd"/>
            <w:r>
              <w:rPr>
                <w:b/>
                <w:bCs/>
              </w:rPr>
              <w:t xml:space="preserve"> осуществляющей реагирование</w:t>
            </w:r>
          </w:p>
        </w:tc>
        <w:tc>
          <w:tcPr>
            <w:tcW w:w="1342" w:type="dxa"/>
            <w:tcBorders>
              <w:top w:val="single" w:sz="4" w:space="0" w:color="auto"/>
              <w:left w:val="single" w:sz="4" w:space="0" w:color="auto"/>
              <w:bottom w:val="single" w:sz="4" w:space="0" w:color="auto"/>
              <w:right w:val="single" w:sz="4" w:space="0" w:color="auto"/>
            </w:tcBorders>
            <w:vAlign w:val="center"/>
          </w:tcPr>
          <w:p w:rsidR="00100CA4" w:rsidRPr="00100CA4" w:rsidRDefault="00100CA4" w:rsidP="00100CA4">
            <w:pPr>
              <w:jc w:val="center"/>
              <w:rPr>
                <w:b/>
              </w:rPr>
            </w:pPr>
            <w:r w:rsidRPr="00100CA4">
              <w:rPr>
                <w:b/>
              </w:rPr>
              <w:t>Юридический</w:t>
            </w:r>
          </w:p>
          <w:p w:rsidR="00100CA4" w:rsidRPr="00100CA4" w:rsidRDefault="00100CA4" w:rsidP="00100CA4">
            <w:pPr>
              <w:widowControl/>
              <w:jc w:val="center"/>
              <w:rPr>
                <w:b/>
                <w:bCs/>
              </w:rPr>
            </w:pPr>
            <w:r w:rsidRPr="00100CA4">
              <w:rPr>
                <w:b/>
              </w:rPr>
              <w:t>адрес</w:t>
            </w:r>
          </w:p>
        </w:tc>
        <w:tc>
          <w:tcPr>
            <w:tcW w:w="1162" w:type="dxa"/>
            <w:tcBorders>
              <w:top w:val="single" w:sz="4" w:space="0" w:color="auto"/>
              <w:left w:val="single" w:sz="4" w:space="0" w:color="auto"/>
              <w:bottom w:val="single" w:sz="4" w:space="0" w:color="auto"/>
              <w:right w:val="single" w:sz="4" w:space="0" w:color="auto"/>
            </w:tcBorders>
            <w:vAlign w:val="center"/>
          </w:tcPr>
          <w:p w:rsidR="00100CA4" w:rsidRPr="00100CA4" w:rsidRDefault="00100CA4" w:rsidP="00100CA4">
            <w:pPr>
              <w:jc w:val="center"/>
              <w:rPr>
                <w:b/>
              </w:rPr>
            </w:pPr>
            <w:r w:rsidRPr="00100CA4">
              <w:rPr>
                <w:b/>
              </w:rPr>
              <w:t>Дата и</w:t>
            </w:r>
          </w:p>
          <w:p w:rsidR="00100CA4" w:rsidRPr="00100CA4" w:rsidRDefault="00100CA4" w:rsidP="00100CA4">
            <w:pPr>
              <w:jc w:val="center"/>
              <w:rPr>
                <w:b/>
              </w:rPr>
            </w:pPr>
            <w:r w:rsidRPr="00100CA4">
              <w:rPr>
                <w:b/>
              </w:rPr>
              <w:t>номер</w:t>
            </w:r>
          </w:p>
          <w:p w:rsidR="00100CA4" w:rsidRPr="00100CA4" w:rsidRDefault="00100CA4" w:rsidP="00100CA4">
            <w:pPr>
              <w:widowControl/>
              <w:jc w:val="center"/>
              <w:rPr>
                <w:b/>
                <w:bCs/>
              </w:rPr>
            </w:pPr>
            <w:r w:rsidRPr="00100CA4">
              <w:rPr>
                <w:b/>
              </w:rPr>
              <w:t>лицензии</w:t>
            </w:r>
          </w:p>
        </w:tc>
        <w:tc>
          <w:tcPr>
            <w:tcW w:w="1487" w:type="dxa"/>
            <w:tcBorders>
              <w:top w:val="single" w:sz="4" w:space="0" w:color="auto"/>
              <w:left w:val="single" w:sz="4" w:space="0" w:color="auto"/>
              <w:bottom w:val="single" w:sz="4" w:space="0" w:color="auto"/>
              <w:right w:val="single" w:sz="4" w:space="0" w:color="auto"/>
            </w:tcBorders>
            <w:vAlign w:val="center"/>
          </w:tcPr>
          <w:p w:rsidR="00100CA4" w:rsidRPr="00100CA4" w:rsidRDefault="00100CA4" w:rsidP="00100CA4">
            <w:pPr>
              <w:jc w:val="center"/>
              <w:rPr>
                <w:b/>
              </w:rPr>
            </w:pPr>
            <w:r w:rsidRPr="00100CA4">
              <w:rPr>
                <w:b/>
              </w:rPr>
              <w:t>Дата и номер</w:t>
            </w:r>
          </w:p>
          <w:p w:rsidR="00100CA4" w:rsidRPr="00100CA4" w:rsidRDefault="00100CA4" w:rsidP="00100CA4">
            <w:pPr>
              <w:widowControl/>
              <w:jc w:val="center"/>
              <w:rPr>
                <w:b/>
                <w:bCs/>
              </w:rPr>
            </w:pPr>
            <w:r w:rsidRPr="00100CA4">
              <w:rPr>
                <w:b/>
              </w:rPr>
              <w:t>соглашения с Исполнителем</w:t>
            </w:r>
          </w:p>
        </w:tc>
        <w:tc>
          <w:tcPr>
            <w:tcW w:w="1427" w:type="dxa"/>
            <w:tcBorders>
              <w:top w:val="single" w:sz="4" w:space="0" w:color="auto"/>
              <w:left w:val="single" w:sz="4" w:space="0" w:color="auto"/>
              <w:bottom w:val="single" w:sz="4" w:space="0" w:color="auto"/>
              <w:right w:val="single" w:sz="4" w:space="0" w:color="auto"/>
            </w:tcBorders>
            <w:vAlign w:val="center"/>
          </w:tcPr>
          <w:p w:rsidR="00100CA4" w:rsidRPr="00FF3F03" w:rsidRDefault="00100CA4" w:rsidP="005C2B64">
            <w:pPr>
              <w:widowControl/>
              <w:jc w:val="center"/>
              <w:rPr>
                <w:b/>
                <w:bCs/>
              </w:rPr>
            </w:pPr>
            <w:r>
              <w:rPr>
                <w:b/>
                <w:bCs/>
              </w:rPr>
              <w:t>Время реагирования МГ не более (мин)</w:t>
            </w:r>
          </w:p>
        </w:tc>
      </w:tr>
    </w:tbl>
    <w:p w:rsidR="005C11DB" w:rsidRDefault="005C11DB" w:rsidP="005C11DB"/>
    <w:p w:rsidR="005C11DB" w:rsidRDefault="005C11DB" w:rsidP="005C11DB">
      <w:pPr>
        <w:rPr>
          <w:b/>
          <w:sz w:val="24"/>
          <w:szCs w:val="24"/>
        </w:rPr>
      </w:pPr>
    </w:p>
    <w:p w:rsidR="005C11DB" w:rsidRDefault="005C11DB" w:rsidP="005C11DB">
      <w:pPr>
        <w:rPr>
          <w:b/>
          <w:sz w:val="24"/>
          <w:szCs w:val="24"/>
        </w:rPr>
      </w:pPr>
    </w:p>
    <w:tbl>
      <w:tblPr>
        <w:tblW w:w="9820" w:type="dxa"/>
        <w:tblInd w:w="95" w:type="dxa"/>
        <w:tblLook w:val="00A0" w:firstRow="1" w:lastRow="0" w:firstColumn="1" w:lastColumn="0" w:noHBand="0" w:noVBand="0"/>
      </w:tblPr>
      <w:tblGrid>
        <w:gridCol w:w="2275"/>
        <w:gridCol w:w="2619"/>
        <w:gridCol w:w="3887"/>
        <w:gridCol w:w="1039"/>
      </w:tblGrid>
      <w:tr w:rsidR="005C11DB" w:rsidRPr="00FF3F03" w:rsidTr="005C2B64">
        <w:trPr>
          <w:trHeight w:val="375"/>
        </w:trPr>
        <w:tc>
          <w:tcPr>
            <w:tcW w:w="2060" w:type="dxa"/>
            <w:tcBorders>
              <w:top w:val="nil"/>
              <w:left w:val="nil"/>
              <w:bottom w:val="nil"/>
              <w:right w:val="nil"/>
            </w:tcBorders>
            <w:noWrap/>
            <w:vAlign w:val="bottom"/>
          </w:tcPr>
          <w:p w:rsidR="005C11DB" w:rsidRPr="00FF3F03" w:rsidRDefault="005C11DB" w:rsidP="005C2B64">
            <w:pPr>
              <w:widowControl/>
              <w:jc w:val="center"/>
              <w:rPr>
                <w:b/>
                <w:bCs/>
                <w:color w:val="000000"/>
                <w:sz w:val="28"/>
                <w:szCs w:val="28"/>
                <w:u w:val="single"/>
              </w:rPr>
            </w:pPr>
            <w:r w:rsidRPr="00FF3F03">
              <w:rPr>
                <w:b/>
                <w:bCs/>
                <w:color w:val="000000"/>
                <w:sz w:val="28"/>
                <w:szCs w:val="28"/>
                <w:u w:val="single"/>
              </w:rPr>
              <w:t>"</w:t>
            </w:r>
            <w:r w:rsidRPr="00FF3F03">
              <w:rPr>
                <w:b/>
                <w:sz w:val="28"/>
                <w:szCs w:val="28"/>
                <w:u w:val="single"/>
              </w:rPr>
              <w:t xml:space="preserve"> Заказчик</w:t>
            </w:r>
            <w:r w:rsidRPr="00FF3F03">
              <w:rPr>
                <w:b/>
                <w:bCs/>
                <w:color w:val="000000"/>
                <w:sz w:val="28"/>
                <w:szCs w:val="28"/>
                <w:u w:val="single"/>
              </w:rPr>
              <w:t xml:space="preserve"> "</w:t>
            </w:r>
          </w:p>
        </w:tc>
        <w:tc>
          <w:tcPr>
            <w:tcW w:w="2520" w:type="dxa"/>
            <w:tcBorders>
              <w:top w:val="nil"/>
              <w:left w:val="nil"/>
              <w:bottom w:val="nil"/>
              <w:right w:val="nil"/>
            </w:tcBorders>
            <w:noWrap/>
            <w:vAlign w:val="center"/>
          </w:tcPr>
          <w:p w:rsidR="005C11DB" w:rsidRPr="00FF3F03" w:rsidRDefault="005C11DB" w:rsidP="005C2B64">
            <w:pPr>
              <w:widowControl/>
              <w:rPr>
                <w:color w:val="000000"/>
              </w:rPr>
            </w:pPr>
          </w:p>
        </w:tc>
        <w:tc>
          <w:tcPr>
            <w:tcW w:w="4740" w:type="dxa"/>
            <w:gridSpan w:val="2"/>
            <w:tcBorders>
              <w:top w:val="nil"/>
              <w:left w:val="nil"/>
              <w:bottom w:val="nil"/>
              <w:right w:val="nil"/>
            </w:tcBorders>
            <w:noWrap/>
            <w:vAlign w:val="center"/>
          </w:tcPr>
          <w:p w:rsidR="005C11DB" w:rsidRPr="00FF3F03" w:rsidRDefault="005C11DB" w:rsidP="005C2B64">
            <w:pPr>
              <w:widowControl/>
              <w:jc w:val="center"/>
              <w:rPr>
                <w:b/>
                <w:bCs/>
                <w:color w:val="000000"/>
                <w:sz w:val="28"/>
                <w:szCs w:val="28"/>
                <w:u w:val="single"/>
              </w:rPr>
            </w:pPr>
            <w:r w:rsidRPr="00FF3F03">
              <w:rPr>
                <w:b/>
                <w:bCs/>
                <w:color w:val="000000"/>
                <w:sz w:val="28"/>
                <w:szCs w:val="28"/>
                <w:u w:val="single"/>
              </w:rPr>
              <w:t>"</w:t>
            </w:r>
            <w:r w:rsidRPr="00BF7F40">
              <w:rPr>
                <w:b/>
                <w:sz w:val="28"/>
                <w:szCs w:val="28"/>
                <w:u w:val="single"/>
              </w:rPr>
              <w:t xml:space="preserve"> Исполнитель</w:t>
            </w:r>
            <w:r w:rsidRPr="00FF3F03">
              <w:rPr>
                <w:b/>
                <w:bCs/>
                <w:color w:val="000000"/>
                <w:sz w:val="28"/>
                <w:szCs w:val="28"/>
                <w:u w:val="single"/>
              </w:rPr>
              <w:t xml:space="preserve"> "</w:t>
            </w:r>
          </w:p>
        </w:tc>
      </w:tr>
      <w:tr w:rsidR="005C11DB" w:rsidRPr="00FF3F03" w:rsidTr="005C2B64">
        <w:trPr>
          <w:gridAfter w:val="1"/>
          <w:wAfter w:w="1000" w:type="dxa"/>
          <w:trHeight w:val="300"/>
        </w:trPr>
        <w:tc>
          <w:tcPr>
            <w:tcW w:w="2060" w:type="dxa"/>
            <w:tcBorders>
              <w:top w:val="nil"/>
              <w:left w:val="nil"/>
              <w:bottom w:val="nil"/>
              <w:right w:val="nil"/>
            </w:tcBorders>
            <w:noWrap/>
            <w:vAlign w:val="bottom"/>
          </w:tcPr>
          <w:p w:rsidR="005C11DB" w:rsidRPr="00FF3F03" w:rsidRDefault="005C11DB" w:rsidP="005C2B64">
            <w:pPr>
              <w:widowControl/>
              <w:rPr>
                <w:rFonts w:ascii="Calibri" w:hAnsi="Calibri"/>
                <w:color w:val="000000"/>
                <w:sz w:val="22"/>
                <w:szCs w:val="22"/>
              </w:rPr>
            </w:pPr>
          </w:p>
        </w:tc>
        <w:tc>
          <w:tcPr>
            <w:tcW w:w="2520" w:type="dxa"/>
            <w:tcBorders>
              <w:top w:val="nil"/>
              <w:left w:val="nil"/>
              <w:bottom w:val="nil"/>
              <w:right w:val="nil"/>
            </w:tcBorders>
            <w:noWrap/>
            <w:vAlign w:val="center"/>
          </w:tcPr>
          <w:p w:rsidR="005C11DB" w:rsidRPr="00FF3F03" w:rsidRDefault="005C11DB" w:rsidP="005C2B64">
            <w:pPr>
              <w:widowControl/>
              <w:rPr>
                <w:color w:val="000000"/>
              </w:rPr>
            </w:pPr>
          </w:p>
        </w:tc>
        <w:tc>
          <w:tcPr>
            <w:tcW w:w="3740" w:type="dxa"/>
            <w:tcBorders>
              <w:top w:val="nil"/>
              <w:left w:val="nil"/>
              <w:bottom w:val="nil"/>
              <w:right w:val="nil"/>
            </w:tcBorders>
            <w:noWrap/>
            <w:vAlign w:val="center"/>
          </w:tcPr>
          <w:p w:rsidR="005C11DB" w:rsidRPr="00FF3F03" w:rsidRDefault="005C11DB" w:rsidP="005C2B64">
            <w:pPr>
              <w:widowControl/>
              <w:rPr>
                <w:rFonts w:ascii="Calibri" w:hAnsi="Calibri"/>
                <w:color w:val="000000"/>
                <w:sz w:val="22"/>
                <w:szCs w:val="22"/>
              </w:rPr>
            </w:pPr>
          </w:p>
        </w:tc>
      </w:tr>
      <w:tr w:rsidR="005C11DB" w:rsidRPr="00FF3F03" w:rsidTr="005C2B64">
        <w:trPr>
          <w:gridAfter w:val="1"/>
          <w:wAfter w:w="1000" w:type="dxa"/>
          <w:trHeight w:val="300"/>
        </w:trPr>
        <w:tc>
          <w:tcPr>
            <w:tcW w:w="2060" w:type="dxa"/>
            <w:tcBorders>
              <w:top w:val="nil"/>
              <w:left w:val="nil"/>
              <w:bottom w:val="nil"/>
              <w:right w:val="nil"/>
            </w:tcBorders>
            <w:noWrap/>
            <w:vAlign w:val="bottom"/>
          </w:tcPr>
          <w:p w:rsidR="005C11DB" w:rsidRPr="00FF3F03" w:rsidRDefault="005C11DB" w:rsidP="005C2B64">
            <w:pPr>
              <w:widowControl/>
              <w:rPr>
                <w:rFonts w:ascii="Calibri" w:hAnsi="Calibri"/>
                <w:color w:val="000000"/>
                <w:sz w:val="22"/>
                <w:szCs w:val="22"/>
              </w:rPr>
            </w:pPr>
            <w:r w:rsidRPr="00FF3F03">
              <w:rPr>
                <w:rFonts w:ascii="Calibri" w:hAnsi="Calibri"/>
                <w:color w:val="000000"/>
                <w:sz w:val="22"/>
                <w:szCs w:val="22"/>
              </w:rPr>
              <w:t>__________________</w:t>
            </w:r>
          </w:p>
        </w:tc>
        <w:tc>
          <w:tcPr>
            <w:tcW w:w="2520" w:type="dxa"/>
            <w:tcBorders>
              <w:top w:val="nil"/>
              <w:left w:val="nil"/>
              <w:bottom w:val="nil"/>
              <w:right w:val="nil"/>
            </w:tcBorders>
            <w:noWrap/>
            <w:vAlign w:val="center"/>
          </w:tcPr>
          <w:p w:rsidR="005C11DB" w:rsidRPr="00FF3F03" w:rsidRDefault="005C11DB" w:rsidP="005C2B64">
            <w:pPr>
              <w:widowControl/>
              <w:rPr>
                <w:color w:val="000000"/>
              </w:rPr>
            </w:pPr>
          </w:p>
        </w:tc>
        <w:tc>
          <w:tcPr>
            <w:tcW w:w="3740" w:type="dxa"/>
            <w:tcBorders>
              <w:top w:val="nil"/>
              <w:left w:val="nil"/>
              <w:bottom w:val="nil"/>
              <w:right w:val="nil"/>
            </w:tcBorders>
            <w:noWrap/>
            <w:vAlign w:val="center"/>
          </w:tcPr>
          <w:p w:rsidR="005C11DB" w:rsidRPr="00FF3F03" w:rsidRDefault="005C11DB" w:rsidP="005C2B64">
            <w:pPr>
              <w:widowControl/>
              <w:rPr>
                <w:rFonts w:ascii="Calibri" w:hAnsi="Calibri"/>
                <w:color w:val="000000"/>
                <w:sz w:val="22"/>
                <w:szCs w:val="22"/>
              </w:rPr>
            </w:pPr>
            <w:r w:rsidRPr="00FF3F03">
              <w:rPr>
                <w:rFonts w:ascii="Calibri" w:hAnsi="Calibri"/>
                <w:color w:val="000000"/>
                <w:sz w:val="22"/>
                <w:szCs w:val="22"/>
              </w:rPr>
              <w:t xml:space="preserve">                   _____________________</w:t>
            </w:r>
          </w:p>
        </w:tc>
      </w:tr>
    </w:tbl>
    <w:p w:rsidR="005C11DB" w:rsidRDefault="005C11D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4114D3" w:rsidRDefault="004114D3" w:rsidP="005C11DB"/>
    <w:p w:rsidR="004114D3" w:rsidRDefault="004114D3" w:rsidP="005C11DB"/>
    <w:p w:rsidR="004114D3" w:rsidRDefault="004114D3" w:rsidP="005C11DB"/>
    <w:p w:rsidR="004114D3" w:rsidRDefault="004114D3" w:rsidP="005C11DB"/>
    <w:p w:rsidR="003B3193" w:rsidRDefault="003B3193" w:rsidP="00E300A1">
      <w:pPr>
        <w:rPr>
          <w:sz w:val="26"/>
          <w:szCs w:val="26"/>
        </w:rPr>
      </w:pPr>
    </w:p>
    <w:p w:rsidR="003B3193" w:rsidRDefault="003B3193" w:rsidP="00E300A1">
      <w:pPr>
        <w:rPr>
          <w:sz w:val="26"/>
          <w:szCs w:val="26"/>
        </w:rPr>
      </w:pPr>
    </w:p>
    <w:tbl>
      <w:tblPr>
        <w:tblW w:w="9820" w:type="dxa"/>
        <w:tblInd w:w="95" w:type="dxa"/>
        <w:tblLook w:val="00A0" w:firstRow="1" w:lastRow="0" w:firstColumn="1" w:lastColumn="0" w:noHBand="0" w:noVBand="0"/>
      </w:tblPr>
      <w:tblGrid>
        <w:gridCol w:w="9820"/>
      </w:tblGrid>
      <w:tr w:rsidR="003F0A59" w:rsidRPr="002D6645" w:rsidTr="00C15423">
        <w:trPr>
          <w:trHeight w:val="300"/>
        </w:trPr>
        <w:tc>
          <w:tcPr>
            <w:tcW w:w="9820" w:type="dxa"/>
            <w:tcBorders>
              <w:top w:val="nil"/>
              <w:left w:val="nil"/>
              <w:bottom w:val="nil"/>
              <w:right w:val="nil"/>
            </w:tcBorders>
            <w:noWrap/>
            <w:vAlign w:val="center"/>
          </w:tcPr>
          <w:p w:rsidR="003F0A59" w:rsidRPr="002D6645" w:rsidRDefault="003F0A59" w:rsidP="003F0A59">
            <w:pPr>
              <w:widowControl/>
              <w:jc w:val="right"/>
              <w:rPr>
                <w:sz w:val="24"/>
                <w:szCs w:val="24"/>
              </w:rPr>
            </w:pPr>
            <w:r w:rsidRPr="002D6645">
              <w:rPr>
                <w:sz w:val="24"/>
                <w:szCs w:val="24"/>
              </w:rPr>
              <w:t>Приложение №</w:t>
            </w:r>
            <w:r>
              <w:rPr>
                <w:sz w:val="24"/>
                <w:szCs w:val="24"/>
              </w:rPr>
              <w:t>5</w:t>
            </w:r>
          </w:p>
        </w:tc>
      </w:tr>
      <w:tr w:rsidR="003F0A59" w:rsidRPr="002D6645" w:rsidTr="00C15423">
        <w:trPr>
          <w:trHeight w:val="300"/>
        </w:trPr>
        <w:tc>
          <w:tcPr>
            <w:tcW w:w="9820" w:type="dxa"/>
            <w:tcBorders>
              <w:top w:val="nil"/>
              <w:left w:val="nil"/>
              <w:bottom w:val="nil"/>
              <w:right w:val="nil"/>
            </w:tcBorders>
            <w:noWrap/>
            <w:vAlign w:val="center"/>
          </w:tcPr>
          <w:p w:rsidR="003F0A59" w:rsidRPr="002D6645" w:rsidRDefault="003F0A59" w:rsidP="00C15423">
            <w:pPr>
              <w:widowControl/>
              <w:jc w:val="right"/>
              <w:rPr>
                <w:sz w:val="24"/>
                <w:szCs w:val="24"/>
              </w:rPr>
            </w:pPr>
            <w:r w:rsidRPr="002D6645">
              <w:rPr>
                <w:sz w:val="24"/>
                <w:szCs w:val="24"/>
              </w:rPr>
              <w:t>к договору № __</w:t>
            </w:r>
            <w:r>
              <w:rPr>
                <w:sz w:val="24"/>
                <w:szCs w:val="24"/>
              </w:rPr>
              <w:t>____</w:t>
            </w:r>
            <w:r w:rsidRPr="002D6645">
              <w:rPr>
                <w:sz w:val="24"/>
                <w:szCs w:val="24"/>
              </w:rPr>
              <w:t xml:space="preserve"> от ____________</w:t>
            </w:r>
          </w:p>
        </w:tc>
      </w:tr>
      <w:tr w:rsidR="003F0A59" w:rsidRPr="002D6645" w:rsidTr="00C15423">
        <w:trPr>
          <w:trHeight w:val="300"/>
        </w:trPr>
        <w:tc>
          <w:tcPr>
            <w:tcW w:w="9820" w:type="dxa"/>
            <w:tcBorders>
              <w:top w:val="nil"/>
              <w:left w:val="nil"/>
              <w:bottom w:val="nil"/>
              <w:right w:val="nil"/>
            </w:tcBorders>
            <w:noWrap/>
            <w:vAlign w:val="center"/>
          </w:tcPr>
          <w:p w:rsidR="003F0A59" w:rsidRPr="002D6645" w:rsidRDefault="003F0A59" w:rsidP="00C15423">
            <w:pPr>
              <w:widowControl/>
              <w:jc w:val="right"/>
              <w:rPr>
                <w:sz w:val="24"/>
                <w:szCs w:val="24"/>
              </w:rPr>
            </w:pPr>
          </w:p>
        </w:tc>
      </w:tr>
    </w:tbl>
    <w:p w:rsidR="00F965B9" w:rsidRPr="00F965B9" w:rsidRDefault="00E300A1" w:rsidP="003F0A59">
      <w:pPr>
        <w:rPr>
          <w:rStyle w:val="afe"/>
          <w:b w:val="0"/>
          <w:sz w:val="26"/>
          <w:szCs w:val="26"/>
        </w:rPr>
      </w:pPr>
      <w:r w:rsidRPr="003F0A59">
        <w:rPr>
          <w:sz w:val="24"/>
          <w:szCs w:val="26"/>
        </w:rPr>
        <w:t xml:space="preserve"> </w:t>
      </w:r>
    </w:p>
    <w:p w:rsidR="00F965B9" w:rsidRPr="00F965B9" w:rsidRDefault="00FF5260" w:rsidP="00F965B9">
      <w:pPr>
        <w:pStyle w:val="afc"/>
        <w:rPr>
          <w:b/>
          <w:sz w:val="26"/>
          <w:szCs w:val="26"/>
        </w:rPr>
      </w:pPr>
      <w:r>
        <w:rPr>
          <w:b/>
          <w:sz w:val="26"/>
          <w:szCs w:val="26"/>
        </w:rPr>
        <w:t>Соглашение об использовании электронных документов</w:t>
      </w:r>
    </w:p>
    <w:p w:rsidR="00F965B9" w:rsidRDefault="00F965B9" w:rsidP="00F965B9">
      <w:pPr>
        <w:ind w:left="-851"/>
        <w:jc w:val="center"/>
        <w:rPr>
          <w:sz w:val="26"/>
          <w:szCs w:val="26"/>
        </w:rPr>
      </w:pPr>
    </w:p>
    <w:p w:rsidR="003F0A59" w:rsidRDefault="003F0A59" w:rsidP="00F965B9">
      <w:pPr>
        <w:ind w:left="-851"/>
        <w:jc w:val="center"/>
        <w:rPr>
          <w:sz w:val="26"/>
          <w:szCs w:val="26"/>
        </w:rPr>
      </w:pPr>
    </w:p>
    <w:p w:rsidR="00FF5260" w:rsidRDefault="00FF5260" w:rsidP="00FF5260">
      <w:pPr>
        <w:pStyle w:val="23"/>
        <w:keepLines/>
        <w:suppressAutoHyphens/>
        <w:spacing w:line="240" w:lineRule="auto"/>
        <w:jc w:val="both"/>
        <w:rPr>
          <w:sz w:val="24"/>
          <w:szCs w:val="24"/>
        </w:rPr>
      </w:pPr>
      <w:r>
        <w:rPr>
          <w:b/>
          <w:sz w:val="24"/>
          <w:szCs w:val="24"/>
        </w:rPr>
        <w:t>Публичное акционерное общество «Башинформсвязь» (ПАО «Башинформсвязь»)</w:t>
      </w:r>
      <w:r>
        <w:rPr>
          <w:sz w:val="24"/>
          <w:szCs w:val="24"/>
        </w:rPr>
        <w:t xml:space="preserve">, именуемое в дальнейшем «Башинформсвязь», в лице Долгоаршинных Марата Гайнулловича, действующего на основании Устава, с одной стороны, и _____________________________ «________________________________», в лице _________, </w:t>
      </w:r>
      <w:proofErr w:type="spellStart"/>
      <w:r>
        <w:rPr>
          <w:sz w:val="24"/>
          <w:szCs w:val="24"/>
        </w:rPr>
        <w:t>действующ</w:t>
      </w:r>
      <w:proofErr w:type="spellEnd"/>
      <w:r>
        <w:rPr>
          <w:sz w:val="24"/>
          <w:szCs w:val="24"/>
        </w:rPr>
        <w:t>__ на основании ___________, именуемое в дальнейшем «Общество», с другой стороны, заключили настоящее  соглашение  № __ (далее – «Соглашение») к Договору  № _______ от «____»____________ _______ г. (далее – «Договор») о нижеследующем.</w:t>
      </w:r>
    </w:p>
    <w:p w:rsidR="00FF5260" w:rsidRDefault="00FF5260" w:rsidP="00FF5260">
      <w:pPr>
        <w:ind w:left="-142"/>
        <w:jc w:val="both"/>
        <w:rPr>
          <w:sz w:val="24"/>
          <w:szCs w:val="24"/>
        </w:rPr>
      </w:pPr>
    </w:p>
    <w:p w:rsidR="00FF5260" w:rsidRDefault="00FF5260" w:rsidP="00FF5260">
      <w:pPr>
        <w:pStyle w:val="a4"/>
        <w:jc w:val="both"/>
        <w:rPr>
          <w:sz w:val="24"/>
          <w:szCs w:val="24"/>
        </w:rPr>
      </w:pPr>
    </w:p>
    <w:p w:rsidR="00FF5260" w:rsidRPr="00FF5260" w:rsidRDefault="00FF5260" w:rsidP="00FF5260">
      <w:pPr>
        <w:widowControl/>
        <w:numPr>
          <w:ilvl w:val="0"/>
          <w:numId w:val="38"/>
        </w:numPr>
        <w:tabs>
          <w:tab w:val="left" w:pos="142"/>
        </w:tabs>
        <w:ind w:left="0" w:firstLine="284"/>
        <w:jc w:val="both"/>
        <w:rPr>
          <w:sz w:val="24"/>
          <w:szCs w:val="24"/>
        </w:rPr>
      </w:pPr>
      <w:r w:rsidRPr="00FF5260">
        <w:rPr>
          <w:sz w:val="24"/>
          <w:szCs w:val="24"/>
        </w:rPr>
        <w:t xml:space="preserve">В рамках исполнения Договора Стороны договорились обмениваться первичными учетными документами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w:t>
      </w:r>
    </w:p>
    <w:p w:rsidR="00FF5260" w:rsidRPr="00FF5260" w:rsidRDefault="00FF5260" w:rsidP="00FF5260">
      <w:pPr>
        <w:widowControl/>
        <w:numPr>
          <w:ilvl w:val="0"/>
          <w:numId w:val="38"/>
        </w:numPr>
        <w:tabs>
          <w:tab w:val="left" w:pos="142"/>
        </w:tabs>
        <w:ind w:left="-142" w:firstLine="425"/>
        <w:jc w:val="both"/>
        <w:rPr>
          <w:sz w:val="24"/>
          <w:szCs w:val="24"/>
        </w:rPr>
      </w:pPr>
      <w:r>
        <w:rPr>
          <w:sz w:val="24"/>
          <w:szCs w:val="24"/>
        </w:rPr>
        <w:t>Предмет С</w:t>
      </w:r>
      <w:r w:rsidRPr="00FF5260">
        <w:rPr>
          <w:sz w:val="24"/>
          <w:szCs w:val="24"/>
        </w:rPr>
        <w:t>оглашения и общие обязательства Сторон</w:t>
      </w:r>
    </w:p>
    <w:p w:rsidR="00FF5260" w:rsidRPr="00FF5260" w:rsidRDefault="00FF5260" w:rsidP="00FF5260">
      <w:pPr>
        <w:pStyle w:val="a4"/>
        <w:ind w:left="567"/>
        <w:jc w:val="both"/>
        <w:rPr>
          <w:sz w:val="24"/>
          <w:szCs w:val="24"/>
        </w:rPr>
      </w:pPr>
      <w:r w:rsidRPr="00FF5260">
        <w:rPr>
          <w:sz w:val="24"/>
          <w:szCs w:val="24"/>
        </w:rPr>
        <w:t>2.1.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25.04.2011 года № 50н.</w:t>
      </w:r>
    </w:p>
    <w:p w:rsidR="00FF5260" w:rsidRPr="00FF5260" w:rsidRDefault="00FF5260" w:rsidP="00FF5260">
      <w:pPr>
        <w:pStyle w:val="a8"/>
        <w:ind w:left="567"/>
        <w:jc w:val="both"/>
        <w:rPr>
          <w:sz w:val="24"/>
          <w:szCs w:val="24"/>
        </w:rPr>
      </w:pPr>
      <w:r w:rsidRPr="00FF5260">
        <w:rPr>
          <w:sz w:val="24"/>
          <w:szCs w:val="24"/>
        </w:rPr>
        <w:t xml:space="preserve">Электронный обмен документами осуществляется в рамках обмена Сторонами, следующими первичными учетными документами, а именно: </w:t>
      </w:r>
    </w:p>
    <w:p w:rsidR="00FF5260" w:rsidRPr="00FF5260" w:rsidRDefault="00FF5260" w:rsidP="00FF5260">
      <w:pPr>
        <w:pStyle w:val="a8"/>
        <w:widowControl/>
        <w:numPr>
          <w:ilvl w:val="1"/>
          <w:numId w:val="39"/>
        </w:numPr>
        <w:ind w:left="2127" w:hanging="426"/>
        <w:rPr>
          <w:sz w:val="24"/>
          <w:szCs w:val="24"/>
        </w:rPr>
      </w:pPr>
      <w:r w:rsidRPr="00FF5260">
        <w:rPr>
          <w:sz w:val="24"/>
          <w:szCs w:val="24"/>
        </w:rPr>
        <w:t>Счет-фактура (в формате XML, утвержденном Приказом ФНС России от 05.03.2012г № ММВ-7-6/138@ «Об утверждении форматов счетов-фактуры, журнала учета полученных и выставленных счетов-фактур, книги покупок и книги продаж, дополнительных листов книги покупок и книги продаж в электронном виде»;</w:t>
      </w:r>
    </w:p>
    <w:p w:rsidR="00FF5260" w:rsidRPr="00FF5260" w:rsidRDefault="00FF5260" w:rsidP="00FF5260">
      <w:pPr>
        <w:pStyle w:val="a8"/>
        <w:widowControl/>
        <w:numPr>
          <w:ilvl w:val="1"/>
          <w:numId w:val="39"/>
        </w:numPr>
        <w:ind w:left="2127" w:hanging="426"/>
        <w:rPr>
          <w:sz w:val="24"/>
          <w:szCs w:val="24"/>
        </w:rPr>
      </w:pPr>
      <w:r w:rsidRPr="00FF5260">
        <w:rPr>
          <w:sz w:val="24"/>
          <w:szCs w:val="24"/>
        </w:rPr>
        <w:t>Акт об оказании Услуг (в формате XML, утвержденном Приказом ФНС России от 21.03.2012г № ММВ-7-6/172@ «Об утверждении форматов первичных учетных документов ТОРГ-12 и Акта приемки-сдачи работ (услуг)»);</w:t>
      </w:r>
    </w:p>
    <w:p w:rsidR="00FF5260" w:rsidRPr="00FF5260" w:rsidRDefault="00FF5260" w:rsidP="00FF5260">
      <w:pPr>
        <w:pStyle w:val="a8"/>
        <w:widowControl/>
        <w:numPr>
          <w:ilvl w:val="1"/>
          <w:numId w:val="39"/>
        </w:numPr>
        <w:ind w:left="2127" w:hanging="426"/>
        <w:rPr>
          <w:sz w:val="24"/>
          <w:szCs w:val="24"/>
        </w:rPr>
      </w:pPr>
      <w:r w:rsidRPr="00FF5260">
        <w:rPr>
          <w:sz w:val="24"/>
          <w:szCs w:val="24"/>
        </w:rPr>
        <w:t>Счет на оплату.</w:t>
      </w:r>
    </w:p>
    <w:p w:rsidR="00FF5260" w:rsidRPr="00FF5260" w:rsidRDefault="00FF5260" w:rsidP="00FF5260">
      <w:pPr>
        <w:pStyle w:val="a8"/>
        <w:widowControl/>
        <w:numPr>
          <w:ilvl w:val="1"/>
          <w:numId w:val="41"/>
        </w:numPr>
        <w:tabs>
          <w:tab w:val="left" w:pos="284"/>
          <w:tab w:val="left" w:pos="1134"/>
        </w:tabs>
        <w:ind w:left="567" w:firstLine="0"/>
        <w:rPr>
          <w:sz w:val="24"/>
          <w:szCs w:val="24"/>
        </w:rPr>
      </w:pPr>
      <w:r w:rsidRPr="00FF5260">
        <w:rPr>
          <w:sz w:val="24"/>
          <w:szCs w:val="24"/>
        </w:rPr>
        <w:t>Обмен всеми иными документами осуществляется на бумажном носителе:</w:t>
      </w:r>
    </w:p>
    <w:p w:rsidR="00FF5260" w:rsidRPr="00FF5260" w:rsidRDefault="00FF5260" w:rsidP="00FF5260">
      <w:pPr>
        <w:pStyle w:val="a8"/>
        <w:widowControl/>
        <w:numPr>
          <w:ilvl w:val="0"/>
          <w:numId w:val="40"/>
        </w:numPr>
        <w:rPr>
          <w:sz w:val="24"/>
          <w:szCs w:val="24"/>
        </w:rPr>
      </w:pPr>
      <w:r w:rsidRPr="00FF5260">
        <w:rPr>
          <w:sz w:val="24"/>
          <w:szCs w:val="24"/>
        </w:rPr>
        <w:t xml:space="preserve">Договор, приложение к договору, дополнительное соглашение к договору, заказ; </w:t>
      </w:r>
    </w:p>
    <w:p w:rsidR="00FF5260" w:rsidRPr="00FF5260" w:rsidRDefault="00FF5260" w:rsidP="00FF5260">
      <w:pPr>
        <w:pStyle w:val="a8"/>
        <w:widowControl/>
        <w:numPr>
          <w:ilvl w:val="0"/>
          <w:numId w:val="40"/>
        </w:numPr>
        <w:rPr>
          <w:sz w:val="24"/>
          <w:szCs w:val="24"/>
        </w:rPr>
      </w:pPr>
      <w:r w:rsidRPr="00FF5260">
        <w:rPr>
          <w:sz w:val="24"/>
          <w:szCs w:val="24"/>
        </w:rPr>
        <w:lastRenderedPageBreak/>
        <w:t>Акт сверки взаиморасчетов, акт сверки взаимных требований;</w:t>
      </w:r>
    </w:p>
    <w:p w:rsidR="00FF5260" w:rsidRPr="00FF5260" w:rsidRDefault="00FF5260" w:rsidP="00FF5260">
      <w:pPr>
        <w:pStyle w:val="a8"/>
        <w:widowControl/>
        <w:numPr>
          <w:ilvl w:val="0"/>
          <w:numId w:val="40"/>
        </w:numPr>
        <w:rPr>
          <w:sz w:val="24"/>
          <w:szCs w:val="24"/>
        </w:rPr>
      </w:pPr>
      <w:r w:rsidRPr="00FF5260">
        <w:rPr>
          <w:sz w:val="24"/>
          <w:szCs w:val="24"/>
        </w:rPr>
        <w:t>Официальные письма и уведомления;</w:t>
      </w:r>
    </w:p>
    <w:p w:rsidR="00FF5260" w:rsidRPr="00FF5260" w:rsidRDefault="00FF5260" w:rsidP="00FF5260">
      <w:pPr>
        <w:pStyle w:val="a8"/>
        <w:widowControl/>
        <w:numPr>
          <w:ilvl w:val="0"/>
          <w:numId w:val="40"/>
        </w:numPr>
        <w:rPr>
          <w:sz w:val="24"/>
          <w:szCs w:val="24"/>
        </w:rPr>
      </w:pPr>
      <w:r w:rsidRPr="00FF5260">
        <w:rPr>
          <w:sz w:val="24"/>
          <w:szCs w:val="24"/>
        </w:rPr>
        <w:t>Иные документы.</w:t>
      </w:r>
    </w:p>
    <w:p w:rsidR="00FF5260" w:rsidRPr="00FF5260" w:rsidRDefault="00FF5260" w:rsidP="00FF5260">
      <w:pPr>
        <w:pStyle w:val="a8"/>
        <w:widowControl/>
        <w:numPr>
          <w:ilvl w:val="1"/>
          <w:numId w:val="41"/>
        </w:numPr>
        <w:tabs>
          <w:tab w:val="left" w:pos="567"/>
          <w:tab w:val="left" w:pos="1134"/>
        </w:tabs>
        <w:ind w:left="567" w:firstLine="0"/>
        <w:jc w:val="both"/>
        <w:rPr>
          <w:sz w:val="24"/>
          <w:szCs w:val="24"/>
        </w:rPr>
      </w:pPr>
      <w:r>
        <w:rPr>
          <w:sz w:val="24"/>
          <w:szCs w:val="24"/>
        </w:rPr>
        <w:t>Настоящее С</w:t>
      </w:r>
      <w:r w:rsidRPr="00FF5260">
        <w:rPr>
          <w:sz w:val="24"/>
          <w:szCs w:val="24"/>
        </w:rPr>
        <w:t>оглашение регулирует отношения Сторон при осуществлении электронного обмена документами по телекоммуникационным каналам связи, подписанными электронной подписью.</w:t>
      </w:r>
    </w:p>
    <w:p w:rsidR="00FF5260" w:rsidRPr="00FF5260" w:rsidRDefault="00FF5260" w:rsidP="00FF5260">
      <w:pPr>
        <w:pStyle w:val="a4"/>
        <w:widowControl/>
        <w:numPr>
          <w:ilvl w:val="1"/>
          <w:numId w:val="41"/>
        </w:numPr>
        <w:tabs>
          <w:tab w:val="left" w:pos="567"/>
          <w:tab w:val="left" w:pos="1134"/>
        </w:tabs>
        <w:ind w:left="567" w:firstLine="0"/>
        <w:jc w:val="both"/>
        <w:rPr>
          <w:sz w:val="24"/>
          <w:szCs w:val="24"/>
        </w:rPr>
      </w:pPr>
      <w:r w:rsidRPr="00FF5260">
        <w:rPr>
          <w:sz w:val="24"/>
          <w:szCs w:val="24"/>
        </w:rPr>
        <w:t xml:space="preserve">Получение документов в электронном виде и подписание электронной подписью в порядке, установленном настоящим </w:t>
      </w:r>
      <w:r>
        <w:rPr>
          <w:sz w:val="24"/>
          <w:szCs w:val="24"/>
        </w:rPr>
        <w:t>С</w:t>
      </w:r>
      <w:r w:rsidRPr="00FF5260">
        <w:rPr>
          <w:sz w:val="24"/>
          <w:szCs w:val="24"/>
        </w:rPr>
        <w:t>оглашением, эквивалентно получению документов на бумажном носителе и является необходимым и достаточным условием, позволяющим установить, что электронный документ исходит от Стороны, его направившей.</w:t>
      </w:r>
    </w:p>
    <w:p w:rsidR="00FF5260" w:rsidRPr="00FF5260" w:rsidRDefault="00FF5260" w:rsidP="00FF5260">
      <w:pPr>
        <w:pStyle w:val="a4"/>
        <w:widowControl/>
        <w:numPr>
          <w:ilvl w:val="1"/>
          <w:numId w:val="41"/>
        </w:numPr>
        <w:tabs>
          <w:tab w:val="left" w:pos="567"/>
          <w:tab w:val="left" w:pos="993"/>
        </w:tabs>
        <w:ind w:left="567" w:firstLine="0"/>
        <w:jc w:val="both"/>
        <w:rPr>
          <w:sz w:val="24"/>
          <w:szCs w:val="24"/>
        </w:rPr>
      </w:pPr>
      <w:r w:rsidRPr="00FF5260">
        <w:rPr>
          <w:sz w:val="24"/>
          <w:szCs w:val="24"/>
        </w:rPr>
        <w:t>Стороны обязаны информировать друг друга о невозможности обмена документами в электронном виде, подписанными электронной подписью,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rsidR="00FF5260" w:rsidRPr="00FF5260" w:rsidRDefault="00FF5260" w:rsidP="00FF5260">
      <w:pPr>
        <w:pStyle w:val="a4"/>
        <w:widowControl/>
        <w:numPr>
          <w:ilvl w:val="1"/>
          <w:numId w:val="41"/>
        </w:numPr>
        <w:tabs>
          <w:tab w:val="left" w:pos="567"/>
          <w:tab w:val="left" w:pos="993"/>
        </w:tabs>
        <w:ind w:left="567" w:firstLine="0"/>
        <w:jc w:val="both"/>
        <w:rPr>
          <w:sz w:val="24"/>
          <w:szCs w:val="24"/>
        </w:rPr>
      </w:pPr>
      <w:r w:rsidRPr="00FF5260">
        <w:rPr>
          <w:sz w:val="24"/>
          <w:szCs w:val="24"/>
        </w:rPr>
        <w:t>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rsidR="00FF5260" w:rsidRPr="00FF5260" w:rsidRDefault="00FF5260" w:rsidP="00FF5260">
      <w:pPr>
        <w:pStyle w:val="a4"/>
        <w:widowControl/>
        <w:numPr>
          <w:ilvl w:val="1"/>
          <w:numId w:val="41"/>
        </w:numPr>
        <w:tabs>
          <w:tab w:val="left" w:pos="567"/>
          <w:tab w:val="left" w:pos="993"/>
        </w:tabs>
        <w:ind w:left="567" w:firstLine="0"/>
        <w:jc w:val="both"/>
        <w:rPr>
          <w:sz w:val="24"/>
          <w:szCs w:val="24"/>
        </w:rPr>
      </w:pPr>
      <w:r w:rsidRPr="00FF5260">
        <w:rPr>
          <w:sz w:val="24"/>
          <w:szCs w:val="24"/>
        </w:rPr>
        <w:t xml:space="preserve">Электронные первичные учетные документы, указанные в п.2.1 </w:t>
      </w:r>
      <w:r>
        <w:rPr>
          <w:sz w:val="24"/>
          <w:szCs w:val="24"/>
        </w:rPr>
        <w:t>С</w:t>
      </w:r>
      <w:r w:rsidRPr="00FF5260">
        <w:rPr>
          <w:sz w:val="24"/>
          <w:szCs w:val="24"/>
        </w:rPr>
        <w:t xml:space="preserve">оглашения, Направляющая сторона передает </w:t>
      </w:r>
      <w:del w:id="2" w:author="Галеева Татьяна Павловна" w:date="2016-05-18T11:14:00Z">
        <w:r w:rsidRPr="00FF5260">
          <w:rPr>
            <w:sz w:val="24"/>
            <w:szCs w:val="24"/>
          </w:rPr>
          <w:delText xml:space="preserve"> </w:delText>
        </w:r>
      </w:del>
      <w:r w:rsidRPr="00FF5260">
        <w:rPr>
          <w:sz w:val="24"/>
          <w:szCs w:val="24"/>
        </w:rPr>
        <w:t>одним пакетом.</w:t>
      </w:r>
    </w:p>
    <w:p w:rsidR="00FF5260" w:rsidRDefault="00FF5260" w:rsidP="00FF5260">
      <w:pPr>
        <w:tabs>
          <w:tab w:val="left" w:pos="142"/>
        </w:tabs>
        <w:ind w:right="-284"/>
        <w:jc w:val="both"/>
        <w:rPr>
          <w:sz w:val="24"/>
          <w:szCs w:val="24"/>
        </w:rPr>
      </w:pPr>
    </w:p>
    <w:p w:rsidR="00FF5260" w:rsidRPr="00FF5260" w:rsidRDefault="00FF5260" w:rsidP="00FF5260">
      <w:pPr>
        <w:tabs>
          <w:tab w:val="left" w:pos="142"/>
        </w:tabs>
        <w:ind w:left="-142" w:right="-284" w:firstLine="425"/>
        <w:jc w:val="both"/>
        <w:rPr>
          <w:sz w:val="26"/>
          <w:szCs w:val="26"/>
        </w:rPr>
      </w:pPr>
      <w:r w:rsidRPr="00FF5260">
        <w:rPr>
          <w:i/>
          <w:iCs/>
          <w:sz w:val="26"/>
          <w:szCs w:val="26"/>
        </w:rPr>
        <w:t>*(</w:t>
      </w:r>
      <w:proofErr w:type="gramStart"/>
      <w:r>
        <w:rPr>
          <w:i/>
          <w:iCs/>
          <w:sz w:val="26"/>
          <w:szCs w:val="26"/>
        </w:rPr>
        <w:t>В</w:t>
      </w:r>
      <w:proofErr w:type="gramEnd"/>
      <w:r>
        <w:rPr>
          <w:i/>
          <w:iCs/>
          <w:sz w:val="26"/>
          <w:szCs w:val="26"/>
        </w:rPr>
        <w:t xml:space="preserve"> случае несогласия Исполнителя</w:t>
      </w:r>
      <w:r w:rsidRPr="00FF5260">
        <w:rPr>
          <w:i/>
          <w:iCs/>
          <w:sz w:val="26"/>
          <w:szCs w:val="26"/>
        </w:rPr>
        <w:t xml:space="preserve"> на обмен первичными учетными документами посредством электронного документооборота (ЭДО)</w:t>
      </w:r>
      <w:r>
        <w:rPr>
          <w:i/>
          <w:iCs/>
          <w:sz w:val="26"/>
          <w:szCs w:val="26"/>
        </w:rPr>
        <w:t>,</w:t>
      </w:r>
      <w:r w:rsidRPr="00FF5260">
        <w:rPr>
          <w:i/>
          <w:iCs/>
          <w:sz w:val="26"/>
          <w:szCs w:val="26"/>
        </w:rPr>
        <w:t xml:space="preserve"> на этапе подписания</w:t>
      </w:r>
      <w:r>
        <w:rPr>
          <w:i/>
          <w:iCs/>
          <w:sz w:val="26"/>
          <w:szCs w:val="26"/>
        </w:rPr>
        <w:t xml:space="preserve"> договора Соглашение Сторонами не подписывается и подлежит исключению из Договора.</w:t>
      </w:r>
      <w:r w:rsidRPr="00FF5260">
        <w:rPr>
          <w:i/>
          <w:iCs/>
          <w:sz w:val="26"/>
          <w:szCs w:val="26"/>
        </w:rPr>
        <w:t xml:space="preserve"> Несогласие</w:t>
      </w:r>
      <w:r>
        <w:rPr>
          <w:i/>
          <w:iCs/>
          <w:sz w:val="26"/>
          <w:szCs w:val="26"/>
        </w:rPr>
        <w:t xml:space="preserve"> Исполнителя</w:t>
      </w:r>
      <w:r w:rsidRPr="00FF5260">
        <w:rPr>
          <w:i/>
          <w:iCs/>
          <w:sz w:val="26"/>
          <w:szCs w:val="26"/>
        </w:rPr>
        <w:t xml:space="preserve"> должно быть выражено в письменной форме</w:t>
      </w:r>
      <w:r>
        <w:rPr>
          <w:i/>
          <w:iCs/>
          <w:sz w:val="26"/>
          <w:szCs w:val="26"/>
        </w:rPr>
        <w:t xml:space="preserve"> до момента подписания Договора</w:t>
      </w:r>
      <w:r w:rsidRPr="00FF5260">
        <w:rPr>
          <w:i/>
          <w:iCs/>
          <w:sz w:val="26"/>
          <w:szCs w:val="26"/>
        </w:rPr>
        <w:t>.)</w:t>
      </w:r>
    </w:p>
    <w:p w:rsidR="00FF5260" w:rsidRDefault="00FF5260" w:rsidP="00C15423">
      <w:pPr>
        <w:tabs>
          <w:tab w:val="left" w:pos="142"/>
        </w:tabs>
        <w:ind w:right="140"/>
        <w:jc w:val="both"/>
        <w:rPr>
          <w:sz w:val="24"/>
          <w:szCs w:val="24"/>
        </w:rPr>
      </w:pPr>
    </w:p>
    <w:p w:rsidR="00FF5260" w:rsidRDefault="00FF5260" w:rsidP="00FF5260">
      <w:pPr>
        <w:tabs>
          <w:tab w:val="left" w:pos="142"/>
        </w:tabs>
        <w:ind w:right="-284"/>
        <w:jc w:val="both"/>
        <w:rPr>
          <w:sz w:val="24"/>
          <w:szCs w:val="24"/>
        </w:rPr>
      </w:pPr>
    </w:p>
    <w:p w:rsidR="00FF5260" w:rsidRDefault="00FF5260" w:rsidP="00FF5260">
      <w:pPr>
        <w:tabs>
          <w:tab w:val="left" w:pos="142"/>
        </w:tabs>
        <w:ind w:right="-284"/>
        <w:jc w:val="both"/>
        <w:rPr>
          <w:sz w:val="24"/>
          <w:szCs w:val="24"/>
        </w:rPr>
      </w:pPr>
    </w:p>
    <w:p w:rsidR="00FF5260" w:rsidRDefault="00FF5260" w:rsidP="00FF5260">
      <w:pPr>
        <w:tabs>
          <w:tab w:val="left" w:pos="142"/>
        </w:tabs>
        <w:ind w:left="-142" w:right="-284" w:firstLine="425"/>
        <w:jc w:val="both"/>
        <w:rPr>
          <w:sz w:val="24"/>
          <w:szCs w:val="24"/>
        </w:rPr>
      </w:pPr>
    </w:p>
    <w:p w:rsidR="00FF5260" w:rsidRDefault="00FF5260" w:rsidP="00FF5260">
      <w:pPr>
        <w:ind w:left="2738" w:right="-284" w:firstLine="664"/>
        <w:jc w:val="both"/>
        <w:rPr>
          <w:b/>
          <w:sz w:val="24"/>
          <w:szCs w:val="24"/>
        </w:rPr>
      </w:pPr>
      <w:r>
        <w:rPr>
          <w:b/>
          <w:sz w:val="24"/>
          <w:szCs w:val="24"/>
        </w:rPr>
        <w:t>Подписи сторон:</w:t>
      </w:r>
    </w:p>
    <w:p w:rsidR="00FF5260" w:rsidRDefault="00FF5260" w:rsidP="00FF5260">
      <w:pPr>
        <w:ind w:left="2738" w:firstLine="862"/>
        <w:jc w:val="both"/>
        <w:rPr>
          <w:b/>
          <w:sz w:val="24"/>
          <w:szCs w:val="24"/>
        </w:rPr>
      </w:pPr>
    </w:p>
    <w:p w:rsidR="00FF5260" w:rsidRDefault="00FF5260" w:rsidP="00FF5260">
      <w:pPr>
        <w:ind w:left="-142" w:firstLine="851"/>
        <w:jc w:val="both"/>
        <w:rPr>
          <w:b/>
          <w:sz w:val="24"/>
          <w:szCs w:val="24"/>
        </w:rPr>
      </w:pPr>
      <w:r>
        <w:rPr>
          <w:b/>
          <w:sz w:val="24"/>
          <w:szCs w:val="24"/>
        </w:rPr>
        <w:t>ПАО «</w:t>
      </w:r>
      <w:proofErr w:type="gramStart"/>
      <w:r>
        <w:rPr>
          <w:b/>
          <w:sz w:val="24"/>
          <w:szCs w:val="24"/>
        </w:rPr>
        <w:t xml:space="preserve">Башинформсвязь»   </w:t>
      </w:r>
      <w:proofErr w:type="gramEnd"/>
      <w:r>
        <w:rPr>
          <w:b/>
          <w:sz w:val="24"/>
          <w:szCs w:val="24"/>
        </w:rPr>
        <w:t xml:space="preserve">                                                                      Общество</w:t>
      </w:r>
    </w:p>
    <w:p w:rsidR="00FF5260" w:rsidRDefault="00FF5260" w:rsidP="00FF5260">
      <w:pPr>
        <w:ind w:left="-142" w:firstLine="851"/>
        <w:jc w:val="both"/>
        <w:rPr>
          <w:b/>
          <w:sz w:val="24"/>
          <w:szCs w:val="24"/>
        </w:rPr>
      </w:pPr>
    </w:p>
    <w:p w:rsidR="00FF5260" w:rsidRDefault="00FF5260" w:rsidP="00FF5260">
      <w:pPr>
        <w:ind w:left="-142"/>
        <w:jc w:val="both"/>
        <w:rPr>
          <w:b/>
          <w:sz w:val="24"/>
          <w:szCs w:val="24"/>
        </w:rPr>
      </w:pPr>
      <w:r>
        <w:rPr>
          <w:b/>
          <w:sz w:val="24"/>
          <w:szCs w:val="24"/>
        </w:rPr>
        <w:t>_____________________________</w:t>
      </w:r>
      <w:r>
        <w:rPr>
          <w:b/>
          <w:sz w:val="24"/>
          <w:szCs w:val="24"/>
        </w:rPr>
        <w:tab/>
      </w:r>
      <w:r>
        <w:rPr>
          <w:b/>
          <w:sz w:val="24"/>
          <w:szCs w:val="24"/>
        </w:rPr>
        <w:tab/>
      </w:r>
      <w:r>
        <w:rPr>
          <w:b/>
          <w:sz w:val="24"/>
          <w:szCs w:val="24"/>
        </w:rPr>
        <w:tab/>
      </w:r>
      <w:r>
        <w:rPr>
          <w:b/>
          <w:sz w:val="24"/>
          <w:szCs w:val="24"/>
        </w:rPr>
        <w:tab/>
        <w:t>_______________________________</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FF5260" w:rsidRDefault="00FF5260" w:rsidP="00FF5260">
      <w:pPr>
        <w:ind w:left="-142"/>
        <w:jc w:val="both"/>
        <w:rPr>
          <w:b/>
          <w:sz w:val="24"/>
          <w:szCs w:val="24"/>
        </w:rPr>
      </w:pPr>
      <w:r>
        <w:rPr>
          <w:sz w:val="24"/>
          <w:szCs w:val="24"/>
        </w:rPr>
        <w:t>____________________</w:t>
      </w:r>
      <w:r>
        <w:rPr>
          <w:b/>
          <w:sz w:val="24"/>
          <w:szCs w:val="24"/>
        </w:rPr>
        <w:t xml:space="preserve"> /________/</w:t>
      </w:r>
      <w:r>
        <w:rPr>
          <w:b/>
          <w:sz w:val="24"/>
          <w:szCs w:val="24"/>
        </w:rPr>
        <w:tab/>
      </w:r>
      <w:r>
        <w:rPr>
          <w:b/>
          <w:sz w:val="24"/>
          <w:szCs w:val="24"/>
        </w:rPr>
        <w:tab/>
      </w:r>
      <w:r>
        <w:rPr>
          <w:b/>
          <w:sz w:val="24"/>
          <w:szCs w:val="24"/>
        </w:rPr>
        <w:tab/>
        <w:t xml:space="preserve">            _________________/_______________/</w:t>
      </w:r>
    </w:p>
    <w:p w:rsidR="00FF5260" w:rsidRDefault="00FF5260" w:rsidP="00FF5260">
      <w:pPr>
        <w:ind w:left="-142"/>
        <w:jc w:val="both"/>
        <w:rPr>
          <w:b/>
          <w:sz w:val="24"/>
          <w:szCs w:val="24"/>
        </w:rPr>
      </w:pPr>
    </w:p>
    <w:p w:rsidR="00FF5260" w:rsidRDefault="00FF5260" w:rsidP="00FF5260">
      <w:pPr>
        <w:ind w:left="-142"/>
        <w:jc w:val="both"/>
        <w:rPr>
          <w:sz w:val="24"/>
          <w:szCs w:val="24"/>
        </w:rPr>
      </w:pPr>
      <w:r>
        <w:rPr>
          <w:sz w:val="24"/>
          <w:szCs w:val="24"/>
        </w:rPr>
        <w:t xml:space="preserve">М. П.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 П.</w:t>
      </w:r>
    </w:p>
    <w:p w:rsidR="00D61119" w:rsidRDefault="00D61119" w:rsidP="00FF5260">
      <w:pPr>
        <w:ind w:left="-142"/>
        <w:jc w:val="both"/>
        <w:rPr>
          <w:sz w:val="24"/>
          <w:szCs w:val="24"/>
        </w:rPr>
      </w:pPr>
    </w:p>
    <w:p w:rsidR="00D61119" w:rsidRDefault="00D61119" w:rsidP="00FF5260">
      <w:pPr>
        <w:ind w:left="-142"/>
        <w:jc w:val="both"/>
        <w:rPr>
          <w:sz w:val="24"/>
          <w:szCs w:val="24"/>
        </w:rPr>
      </w:pPr>
    </w:p>
    <w:p w:rsidR="00D61119" w:rsidRDefault="00D61119" w:rsidP="00FF5260">
      <w:pPr>
        <w:ind w:left="-142"/>
        <w:jc w:val="both"/>
        <w:rPr>
          <w:sz w:val="24"/>
          <w:szCs w:val="24"/>
        </w:rPr>
      </w:pPr>
    </w:p>
    <w:p w:rsidR="00C15423" w:rsidRDefault="00C15423" w:rsidP="00991481">
      <w:pPr>
        <w:ind w:right="-284"/>
        <w:jc w:val="both"/>
        <w:rPr>
          <w:b/>
          <w:sz w:val="26"/>
          <w:szCs w:val="26"/>
        </w:rPr>
      </w:pPr>
    </w:p>
    <w:sectPr w:rsidR="00C15423" w:rsidSect="007A58E5">
      <w:pgSz w:w="11906" w:h="16838"/>
      <w:pgMar w:top="964" w:right="567"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0F83D5C"/>
    <w:lvl w:ilvl="0">
      <w:start w:val="1"/>
      <w:numFmt w:val="decimal"/>
      <w:pStyle w:val="5"/>
      <w:lvlText w:val="%1."/>
      <w:lvlJc w:val="left"/>
      <w:pPr>
        <w:tabs>
          <w:tab w:val="num" w:pos="1492"/>
        </w:tabs>
        <w:ind w:left="1492" w:hanging="360"/>
      </w:pPr>
    </w:lvl>
  </w:abstractNum>
  <w:abstractNum w:abstractNumId="1" w15:restartNumberingAfterBreak="0">
    <w:nsid w:val="0000000D"/>
    <w:multiLevelType w:val="singleLevel"/>
    <w:tmpl w:val="619280F8"/>
    <w:name w:val="WW8Num13"/>
    <w:lvl w:ilvl="0">
      <w:start w:val="1"/>
      <w:numFmt w:val="decimal"/>
      <w:lvlText w:val="4.%1."/>
      <w:lvlJc w:val="left"/>
      <w:pPr>
        <w:tabs>
          <w:tab w:val="num" w:pos="794"/>
        </w:tabs>
        <w:ind w:left="794" w:hanging="794"/>
      </w:pPr>
      <w:rPr>
        <w:b/>
      </w:rPr>
    </w:lvl>
  </w:abstractNum>
  <w:abstractNum w:abstractNumId="2" w15:restartNumberingAfterBreak="0">
    <w:nsid w:val="00376E30"/>
    <w:multiLevelType w:val="multilevel"/>
    <w:tmpl w:val="E44CDF24"/>
    <w:lvl w:ilvl="0">
      <w:start w:val="5"/>
      <w:numFmt w:val="decimal"/>
      <w:lvlText w:val="%1."/>
      <w:lvlJc w:val="left"/>
      <w:pPr>
        <w:tabs>
          <w:tab w:val="num" w:pos="360"/>
        </w:tabs>
        <w:ind w:left="360" w:hanging="360"/>
      </w:pPr>
      <w:rPr>
        <w:rFonts w:hint="default"/>
      </w:rPr>
    </w:lvl>
    <w:lvl w:ilvl="1">
      <w:start w:val="5"/>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2232285"/>
    <w:multiLevelType w:val="multilevel"/>
    <w:tmpl w:val="E8A83290"/>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6AE758D"/>
    <w:multiLevelType w:val="multilevel"/>
    <w:tmpl w:val="FEFCC8F4"/>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AB61FE0"/>
    <w:multiLevelType w:val="singleLevel"/>
    <w:tmpl w:val="2D98A32E"/>
    <w:lvl w:ilvl="0">
      <w:start w:val="1"/>
      <w:numFmt w:val="decimal"/>
      <w:lvlText w:val="4.1.%1."/>
      <w:legacy w:legacy="1" w:legacySpace="0" w:legacyIndent="576"/>
      <w:lvlJc w:val="left"/>
      <w:rPr>
        <w:rFonts w:ascii="Times New Roman" w:hAnsi="Times New Roman" w:cs="Times New Roman" w:hint="default"/>
      </w:rPr>
    </w:lvl>
  </w:abstractNum>
  <w:abstractNum w:abstractNumId="6" w15:restartNumberingAfterBreak="0">
    <w:nsid w:val="0FEA3100"/>
    <w:multiLevelType w:val="multilevel"/>
    <w:tmpl w:val="DB443AB0"/>
    <w:lvl w:ilvl="0">
      <w:start w:val="1"/>
      <w:numFmt w:val="decimal"/>
      <w:lvlText w:val="3.%1."/>
      <w:legacy w:legacy="1" w:legacySpace="0" w:legacyIndent="367"/>
      <w:lvlJc w:val="left"/>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8FA5907"/>
    <w:multiLevelType w:val="multilevel"/>
    <w:tmpl w:val="0C021E98"/>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8" w15:restartNumberingAfterBreak="0">
    <w:nsid w:val="1ACE0E9C"/>
    <w:multiLevelType w:val="multilevel"/>
    <w:tmpl w:val="64929372"/>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D81172F"/>
    <w:multiLevelType w:val="multilevel"/>
    <w:tmpl w:val="29040182"/>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F7467C8"/>
    <w:multiLevelType w:val="hybridMultilevel"/>
    <w:tmpl w:val="C412937E"/>
    <w:lvl w:ilvl="0" w:tplc="1D1653DC">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1" w15:restartNumberingAfterBreak="0">
    <w:nsid w:val="1FCC157D"/>
    <w:multiLevelType w:val="hybridMultilevel"/>
    <w:tmpl w:val="31F2767E"/>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2" w15:restartNumberingAfterBreak="0">
    <w:nsid w:val="1FF064DB"/>
    <w:multiLevelType w:val="multilevel"/>
    <w:tmpl w:val="CC3A5B1A"/>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0382D01"/>
    <w:multiLevelType w:val="hybridMultilevel"/>
    <w:tmpl w:val="2FF089E0"/>
    <w:lvl w:ilvl="0" w:tplc="F8D231D8">
      <w:start w:val="6"/>
      <w:numFmt w:val="decimal"/>
      <w:lvlText w:val="%1."/>
      <w:lvlJc w:val="left"/>
      <w:pPr>
        <w:ind w:left="1997" w:hanging="360"/>
      </w:pPr>
      <w:rPr>
        <w:rFonts w:hint="default"/>
        <w:b/>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14" w15:restartNumberingAfterBreak="0">
    <w:nsid w:val="259C79E5"/>
    <w:multiLevelType w:val="multilevel"/>
    <w:tmpl w:val="42F06DA2"/>
    <w:lvl w:ilvl="0">
      <w:start w:val="4"/>
      <w:numFmt w:val="decimal"/>
      <w:lvlText w:val="%1."/>
      <w:lvlJc w:val="left"/>
      <w:pPr>
        <w:ind w:left="408" w:hanging="408"/>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5" w15:restartNumberingAfterBreak="0">
    <w:nsid w:val="2BF47235"/>
    <w:multiLevelType w:val="multilevel"/>
    <w:tmpl w:val="64A6A378"/>
    <w:lvl w:ilvl="0">
      <w:start w:val="3"/>
      <w:numFmt w:val="decimal"/>
      <w:lvlText w:val="%1."/>
      <w:lvlJc w:val="left"/>
      <w:pPr>
        <w:ind w:left="585" w:hanging="585"/>
      </w:pPr>
      <w:rPr>
        <w:rFonts w:hint="default"/>
        <w:color w:val="000000"/>
      </w:rPr>
    </w:lvl>
    <w:lvl w:ilvl="1">
      <w:start w:val="2"/>
      <w:numFmt w:val="decimal"/>
      <w:lvlText w:val="%1.%2."/>
      <w:lvlJc w:val="left"/>
      <w:pPr>
        <w:ind w:left="1074" w:hanging="720"/>
      </w:pPr>
      <w:rPr>
        <w:rFonts w:hint="default"/>
        <w:color w:val="000000"/>
      </w:rPr>
    </w:lvl>
    <w:lvl w:ilvl="2">
      <w:start w:val="6"/>
      <w:numFmt w:val="decimal"/>
      <w:lvlText w:val="%1.%2.%3."/>
      <w:lvlJc w:val="left"/>
      <w:pPr>
        <w:ind w:left="1428" w:hanging="720"/>
      </w:pPr>
      <w:rPr>
        <w:rFonts w:hint="default"/>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632" w:hanging="1800"/>
      </w:pPr>
      <w:rPr>
        <w:rFonts w:hint="default"/>
        <w:color w:val="000000"/>
      </w:rPr>
    </w:lvl>
  </w:abstractNum>
  <w:abstractNum w:abstractNumId="16"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8" w15:restartNumberingAfterBreak="0">
    <w:nsid w:val="35A256DF"/>
    <w:multiLevelType w:val="hybridMultilevel"/>
    <w:tmpl w:val="E4120B7C"/>
    <w:lvl w:ilvl="0" w:tplc="04190003">
      <w:start w:val="1"/>
      <w:numFmt w:val="bullet"/>
      <w:lvlText w:val="o"/>
      <w:lvlJc w:val="left"/>
      <w:pPr>
        <w:ind w:left="2138" w:hanging="360"/>
      </w:pPr>
      <w:rPr>
        <w:rFonts w:ascii="Courier New" w:hAnsi="Courier New" w:cs="Courier New"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9" w15:restartNumberingAfterBreak="0">
    <w:nsid w:val="382B7DE4"/>
    <w:multiLevelType w:val="multilevel"/>
    <w:tmpl w:val="323A2882"/>
    <w:lvl w:ilvl="0">
      <w:start w:val="4"/>
      <w:numFmt w:val="decimal"/>
      <w:lvlText w:val="%1."/>
      <w:lvlJc w:val="left"/>
      <w:pPr>
        <w:tabs>
          <w:tab w:val="num" w:pos="360"/>
        </w:tabs>
        <w:ind w:left="360" w:hanging="360"/>
      </w:pPr>
      <w:rPr>
        <w:rFonts w:hint="default"/>
      </w:rPr>
    </w:lvl>
    <w:lvl w:ilvl="1">
      <w:start w:val="2"/>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DD3BE5"/>
    <w:multiLevelType w:val="hybridMultilevel"/>
    <w:tmpl w:val="01CAE2AC"/>
    <w:lvl w:ilvl="0" w:tplc="966E651A">
      <w:start w:val="11"/>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AB87645"/>
    <w:multiLevelType w:val="multilevel"/>
    <w:tmpl w:val="0A6C539C"/>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3F513A05"/>
    <w:multiLevelType w:val="hybridMultilevel"/>
    <w:tmpl w:val="71E26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615E8B"/>
    <w:multiLevelType w:val="multilevel"/>
    <w:tmpl w:val="72B28814"/>
    <w:lvl w:ilvl="0">
      <w:start w:val="4"/>
      <w:numFmt w:val="decimal"/>
      <w:lvlText w:val="%1."/>
      <w:lvlJc w:val="left"/>
      <w:pPr>
        <w:ind w:left="408" w:hanging="408"/>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4081E30"/>
    <w:multiLevelType w:val="hybridMultilevel"/>
    <w:tmpl w:val="9C364E44"/>
    <w:lvl w:ilvl="0" w:tplc="04190005">
      <w:start w:val="1"/>
      <w:numFmt w:val="bullet"/>
      <w:lvlText w:val=""/>
      <w:lvlJc w:val="left"/>
      <w:pPr>
        <w:ind w:left="1647" w:hanging="360"/>
      </w:pPr>
      <w:rPr>
        <w:rFonts w:ascii="Wingdings" w:hAnsi="Wingdings" w:hint="default"/>
      </w:rPr>
    </w:lvl>
    <w:lvl w:ilvl="1" w:tplc="04090003">
      <w:start w:val="1"/>
      <w:numFmt w:val="bullet"/>
      <w:lvlText w:val="o"/>
      <w:lvlJc w:val="left"/>
      <w:pPr>
        <w:ind w:left="2367" w:hanging="360"/>
      </w:pPr>
      <w:rPr>
        <w:rFonts w:ascii="Courier New" w:hAnsi="Courier New" w:cs="Courier New" w:hint="default"/>
      </w:rPr>
    </w:lvl>
    <w:lvl w:ilvl="2" w:tplc="04090005">
      <w:start w:val="1"/>
      <w:numFmt w:val="bullet"/>
      <w:lvlText w:val=""/>
      <w:lvlJc w:val="left"/>
      <w:pPr>
        <w:ind w:left="3087" w:hanging="360"/>
      </w:pPr>
      <w:rPr>
        <w:rFonts w:ascii="Wingdings" w:hAnsi="Wingdings" w:hint="default"/>
      </w:rPr>
    </w:lvl>
    <w:lvl w:ilvl="3" w:tplc="04090001">
      <w:start w:val="1"/>
      <w:numFmt w:val="bullet"/>
      <w:lvlText w:val=""/>
      <w:lvlJc w:val="left"/>
      <w:pPr>
        <w:ind w:left="3807" w:hanging="360"/>
      </w:pPr>
      <w:rPr>
        <w:rFonts w:ascii="Symbol" w:hAnsi="Symbol" w:hint="default"/>
      </w:rPr>
    </w:lvl>
    <w:lvl w:ilvl="4" w:tplc="04090003">
      <w:start w:val="1"/>
      <w:numFmt w:val="bullet"/>
      <w:lvlText w:val="o"/>
      <w:lvlJc w:val="left"/>
      <w:pPr>
        <w:ind w:left="4527" w:hanging="360"/>
      </w:pPr>
      <w:rPr>
        <w:rFonts w:ascii="Courier New" w:hAnsi="Courier New" w:cs="Courier New" w:hint="default"/>
      </w:rPr>
    </w:lvl>
    <w:lvl w:ilvl="5" w:tplc="04090005">
      <w:start w:val="1"/>
      <w:numFmt w:val="bullet"/>
      <w:lvlText w:val=""/>
      <w:lvlJc w:val="left"/>
      <w:pPr>
        <w:ind w:left="5247" w:hanging="360"/>
      </w:pPr>
      <w:rPr>
        <w:rFonts w:ascii="Wingdings" w:hAnsi="Wingdings" w:hint="default"/>
      </w:rPr>
    </w:lvl>
    <w:lvl w:ilvl="6" w:tplc="04090001">
      <w:start w:val="1"/>
      <w:numFmt w:val="bullet"/>
      <w:lvlText w:val=""/>
      <w:lvlJc w:val="left"/>
      <w:pPr>
        <w:ind w:left="5967" w:hanging="360"/>
      </w:pPr>
      <w:rPr>
        <w:rFonts w:ascii="Symbol" w:hAnsi="Symbol" w:hint="default"/>
      </w:rPr>
    </w:lvl>
    <w:lvl w:ilvl="7" w:tplc="04090003">
      <w:start w:val="1"/>
      <w:numFmt w:val="bullet"/>
      <w:lvlText w:val="o"/>
      <w:lvlJc w:val="left"/>
      <w:pPr>
        <w:ind w:left="6687" w:hanging="360"/>
      </w:pPr>
      <w:rPr>
        <w:rFonts w:ascii="Courier New" w:hAnsi="Courier New" w:cs="Courier New" w:hint="default"/>
      </w:rPr>
    </w:lvl>
    <w:lvl w:ilvl="8" w:tplc="04090005">
      <w:start w:val="1"/>
      <w:numFmt w:val="bullet"/>
      <w:lvlText w:val=""/>
      <w:lvlJc w:val="left"/>
      <w:pPr>
        <w:ind w:left="7407" w:hanging="360"/>
      </w:pPr>
      <w:rPr>
        <w:rFonts w:ascii="Wingdings" w:hAnsi="Wingdings" w:hint="default"/>
      </w:rPr>
    </w:lvl>
  </w:abstractNum>
  <w:abstractNum w:abstractNumId="25" w15:restartNumberingAfterBreak="0">
    <w:nsid w:val="440F2561"/>
    <w:multiLevelType w:val="multilevel"/>
    <w:tmpl w:val="6B2CEAC0"/>
    <w:lvl w:ilvl="0">
      <w:start w:val="3"/>
      <w:numFmt w:val="decimal"/>
      <w:lvlText w:val="%1."/>
      <w:lvlJc w:val="left"/>
      <w:pPr>
        <w:tabs>
          <w:tab w:val="num" w:pos="360"/>
        </w:tabs>
        <w:ind w:left="360" w:hanging="360"/>
      </w:pPr>
      <w:rPr>
        <w:rFonts w:hint="default"/>
      </w:rPr>
    </w:lvl>
    <w:lvl w:ilvl="1">
      <w:start w:val="3"/>
      <w:numFmt w:val="decimal"/>
      <w:lvlText w:val="3.%2."/>
      <w:lvlJc w:val="left"/>
      <w:pPr>
        <w:tabs>
          <w:tab w:val="num" w:pos="720"/>
        </w:tabs>
        <w:ind w:left="720" w:hanging="720"/>
      </w:pPr>
      <w:rPr>
        <w:rFonts w:ascii="Times New Roman" w:hAnsi="Times New Roman" w:cs="Arial" w:hint="default"/>
        <w:b w:val="0"/>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6CB12F5"/>
    <w:multiLevelType w:val="multilevel"/>
    <w:tmpl w:val="DE482A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8897978"/>
    <w:multiLevelType w:val="multilevel"/>
    <w:tmpl w:val="8110B42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4C505485"/>
    <w:multiLevelType w:val="hybridMultilevel"/>
    <w:tmpl w:val="7E5CFC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803179"/>
    <w:multiLevelType w:val="hybridMultilevel"/>
    <w:tmpl w:val="C412937E"/>
    <w:lvl w:ilvl="0" w:tplc="1D1653DC">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0">
    <w:nsid w:val="500819AD"/>
    <w:multiLevelType w:val="multilevel"/>
    <w:tmpl w:val="5E069B00"/>
    <w:lvl w:ilvl="0">
      <w:start w:val="2"/>
      <w:numFmt w:val="decimal"/>
      <w:lvlText w:val="%1."/>
      <w:lvlJc w:val="left"/>
      <w:pPr>
        <w:ind w:left="630" w:hanging="630"/>
      </w:pPr>
      <w:rPr>
        <w:rFonts w:cs="Times New Roman"/>
      </w:rPr>
    </w:lvl>
    <w:lvl w:ilvl="1">
      <w:start w:val="2"/>
      <w:numFmt w:val="decimal"/>
      <w:lvlText w:val="%1.%2."/>
      <w:lvlJc w:val="left"/>
      <w:pPr>
        <w:ind w:left="630" w:hanging="63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1" w15:restartNumberingAfterBreak="0">
    <w:nsid w:val="53273C1C"/>
    <w:multiLevelType w:val="multilevel"/>
    <w:tmpl w:val="5B2E4D30"/>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35225B9"/>
    <w:multiLevelType w:val="multilevel"/>
    <w:tmpl w:val="AF443A54"/>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3E0704B"/>
    <w:multiLevelType w:val="hybridMultilevel"/>
    <w:tmpl w:val="BB181F64"/>
    <w:lvl w:ilvl="0" w:tplc="0CE063FC">
      <w:start w:val="5"/>
      <w:numFmt w:val="decimal"/>
      <w:lvlText w:val="%1."/>
      <w:lvlJc w:val="left"/>
      <w:pPr>
        <w:ind w:left="1069" w:hanging="360"/>
      </w:pPr>
      <w:rPr>
        <w:rFonts w:cs="Times New Roman"/>
      </w:rPr>
    </w:lvl>
    <w:lvl w:ilvl="1" w:tplc="12FE0D82">
      <w:start w:val="1"/>
      <w:numFmt w:val="decimal"/>
      <w:lvlText w:val="%2."/>
      <w:lvlJc w:val="left"/>
      <w:pPr>
        <w:tabs>
          <w:tab w:val="num" w:pos="1440"/>
        </w:tabs>
        <w:ind w:left="1440" w:hanging="360"/>
      </w:pPr>
      <w:rPr>
        <w:rFonts w:cs="Times New Roman"/>
      </w:rPr>
    </w:lvl>
    <w:lvl w:ilvl="2" w:tplc="AE628886">
      <w:start w:val="1"/>
      <w:numFmt w:val="decimal"/>
      <w:lvlText w:val="%3."/>
      <w:lvlJc w:val="left"/>
      <w:pPr>
        <w:tabs>
          <w:tab w:val="num" w:pos="2160"/>
        </w:tabs>
        <w:ind w:left="2160" w:hanging="360"/>
      </w:pPr>
      <w:rPr>
        <w:rFonts w:cs="Times New Roman"/>
      </w:rPr>
    </w:lvl>
    <w:lvl w:ilvl="3" w:tplc="F76807CA">
      <w:start w:val="1"/>
      <w:numFmt w:val="decimal"/>
      <w:lvlText w:val="%4."/>
      <w:lvlJc w:val="left"/>
      <w:pPr>
        <w:tabs>
          <w:tab w:val="num" w:pos="2880"/>
        </w:tabs>
        <w:ind w:left="2880" w:hanging="360"/>
      </w:pPr>
      <w:rPr>
        <w:rFonts w:cs="Times New Roman"/>
      </w:rPr>
    </w:lvl>
    <w:lvl w:ilvl="4" w:tplc="15768DE8">
      <w:start w:val="1"/>
      <w:numFmt w:val="decimal"/>
      <w:lvlText w:val="%5."/>
      <w:lvlJc w:val="left"/>
      <w:pPr>
        <w:tabs>
          <w:tab w:val="num" w:pos="3600"/>
        </w:tabs>
        <w:ind w:left="3600" w:hanging="360"/>
      </w:pPr>
      <w:rPr>
        <w:rFonts w:cs="Times New Roman"/>
      </w:rPr>
    </w:lvl>
    <w:lvl w:ilvl="5" w:tplc="7C5A1D8C">
      <w:start w:val="1"/>
      <w:numFmt w:val="decimal"/>
      <w:lvlText w:val="%6."/>
      <w:lvlJc w:val="left"/>
      <w:pPr>
        <w:tabs>
          <w:tab w:val="num" w:pos="4320"/>
        </w:tabs>
        <w:ind w:left="4320" w:hanging="360"/>
      </w:pPr>
      <w:rPr>
        <w:rFonts w:cs="Times New Roman"/>
      </w:rPr>
    </w:lvl>
    <w:lvl w:ilvl="6" w:tplc="EE84CEE8">
      <w:start w:val="1"/>
      <w:numFmt w:val="decimal"/>
      <w:lvlText w:val="%7."/>
      <w:lvlJc w:val="left"/>
      <w:pPr>
        <w:tabs>
          <w:tab w:val="num" w:pos="5040"/>
        </w:tabs>
        <w:ind w:left="5040" w:hanging="360"/>
      </w:pPr>
      <w:rPr>
        <w:rFonts w:cs="Times New Roman"/>
      </w:rPr>
    </w:lvl>
    <w:lvl w:ilvl="7" w:tplc="472E1CBC">
      <w:start w:val="1"/>
      <w:numFmt w:val="decimal"/>
      <w:lvlText w:val="%8."/>
      <w:lvlJc w:val="left"/>
      <w:pPr>
        <w:tabs>
          <w:tab w:val="num" w:pos="5760"/>
        </w:tabs>
        <w:ind w:left="5760" w:hanging="360"/>
      </w:pPr>
      <w:rPr>
        <w:rFonts w:cs="Times New Roman"/>
      </w:rPr>
    </w:lvl>
    <w:lvl w:ilvl="8" w:tplc="AC829216">
      <w:start w:val="1"/>
      <w:numFmt w:val="decimal"/>
      <w:lvlText w:val="%9."/>
      <w:lvlJc w:val="left"/>
      <w:pPr>
        <w:tabs>
          <w:tab w:val="num" w:pos="6480"/>
        </w:tabs>
        <w:ind w:left="6480" w:hanging="360"/>
      </w:pPr>
      <w:rPr>
        <w:rFonts w:cs="Times New Roman"/>
      </w:rPr>
    </w:lvl>
  </w:abstractNum>
  <w:abstractNum w:abstractNumId="34" w15:restartNumberingAfterBreak="0">
    <w:nsid w:val="59957BBB"/>
    <w:multiLevelType w:val="multilevel"/>
    <w:tmpl w:val="0734AB88"/>
    <w:lvl w:ilvl="0">
      <w:start w:val="2"/>
      <w:numFmt w:val="decimal"/>
      <w:lvlText w:val="%1"/>
      <w:lvlJc w:val="left"/>
      <w:pPr>
        <w:ind w:left="360" w:hanging="360"/>
      </w:pPr>
      <w:rPr>
        <w:rFonts w:hint="default"/>
      </w:rPr>
    </w:lvl>
    <w:lvl w:ilvl="1">
      <w:start w:val="2"/>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35" w15:restartNumberingAfterBreak="0">
    <w:nsid w:val="5F2D7D7F"/>
    <w:multiLevelType w:val="hybridMultilevel"/>
    <w:tmpl w:val="29284B6C"/>
    <w:lvl w:ilvl="0" w:tplc="04190001">
      <w:start w:val="1"/>
      <w:numFmt w:val="bullet"/>
      <w:lvlText w:val=""/>
      <w:lvlJc w:val="left"/>
      <w:pPr>
        <w:tabs>
          <w:tab w:val="num" w:pos="1720"/>
        </w:tabs>
        <w:ind w:left="1720" w:hanging="360"/>
      </w:pPr>
      <w:rPr>
        <w:rFonts w:ascii="Symbol" w:hAnsi="Symbol" w:hint="default"/>
      </w:rPr>
    </w:lvl>
    <w:lvl w:ilvl="1" w:tplc="0419000F">
      <w:start w:val="1"/>
      <w:numFmt w:val="decimal"/>
      <w:lvlText w:val="%2."/>
      <w:lvlJc w:val="left"/>
      <w:pPr>
        <w:tabs>
          <w:tab w:val="num" w:pos="2440"/>
        </w:tabs>
        <w:ind w:left="2440" w:hanging="360"/>
      </w:pPr>
      <w:rPr>
        <w:rFonts w:hint="default"/>
      </w:rPr>
    </w:lvl>
    <w:lvl w:ilvl="2" w:tplc="04190005" w:tentative="1">
      <w:start w:val="1"/>
      <w:numFmt w:val="bullet"/>
      <w:lvlText w:val=""/>
      <w:lvlJc w:val="left"/>
      <w:pPr>
        <w:tabs>
          <w:tab w:val="num" w:pos="3160"/>
        </w:tabs>
        <w:ind w:left="3160" w:hanging="360"/>
      </w:pPr>
      <w:rPr>
        <w:rFonts w:ascii="Wingdings" w:hAnsi="Wingdings" w:hint="default"/>
      </w:rPr>
    </w:lvl>
    <w:lvl w:ilvl="3" w:tplc="04190001" w:tentative="1">
      <w:start w:val="1"/>
      <w:numFmt w:val="bullet"/>
      <w:lvlText w:val=""/>
      <w:lvlJc w:val="left"/>
      <w:pPr>
        <w:tabs>
          <w:tab w:val="num" w:pos="3880"/>
        </w:tabs>
        <w:ind w:left="3880" w:hanging="360"/>
      </w:pPr>
      <w:rPr>
        <w:rFonts w:ascii="Symbol" w:hAnsi="Symbol" w:hint="default"/>
      </w:rPr>
    </w:lvl>
    <w:lvl w:ilvl="4" w:tplc="04190003" w:tentative="1">
      <w:start w:val="1"/>
      <w:numFmt w:val="bullet"/>
      <w:lvlText w:val="o"/>
      <w:lvlJc w:val="left"/>
      <w:pPr>
        <w:tabs>
          <w:tab w:val="num" w:pos="4600"/>
        </w:tabs>
        <w:ind w:left="4600" w:hanging="360"/>
      </w:pPr>
      <w:rPr>
        <w:rFonts w:ascii="Courier New" w:hAnsi="Courier New" w:cs="Courier New" w:hint="default"/>
      </w:rPr>
    </w:lvl>
    <w:lvl w:ilvl="5" w:tplc="04190005" w:tentative="1">
      <w:start w:val="1"/>
      <w:numFmt w:val="bullet"/>
      <w:lvlText w:val=""/>
      <w:lvlJc w:val="left"/>
      <w:pPr>
        <w:tabs>
          <w:tab w:val="num" w:pos="5320"/>
        </w:tabs>
        <w:ind w:left="5320" w:hanging="360"/>
      </w:pPr>
      <w:rPr>
        <w:rFonts w:ascii="Wingdings" w:hAnsi="Wingdings" w:hint="default"/>
      </w:rPr>
    </w:lvl>
    <w:lvl w:ilvl="6" w:tplc="04190001" w:tentative="1">
      <w:start w:val="1"/>
      <w:numFmt w:val="bullet"/>
      <w:lvlText w:val=""/>
      <w:lvlJc w:val="left"/>
      <w:pPr>
        <w:tabs>
          <w:tab w:val="num" w:pos="6040"/>
        </w:tabs>
        <w:ind w:left="6040" w:hanging="360"/>
      </w:pPr>
      <w:rPr>
        <w:rFonts w:ascii="Symbol" w:hAnsi="Symbol" w:hint="default"/>
      </w:rPr>
    </w:lvl>
    <w:lvl w:ilvl="7" w:tplc="04190003" w:tentative="1">
      <w:start w:val="1"/>
      <w:numFmt w:val="bullet"/>
      <w:lvlText w:val="o"/>
      <w:lvlJc w:val="left"/>
      <w:pPr>
        <w:tabs>
          <w:tab w:val="num" w:pos="6760"/>
        </w:tabs>
        <w:ind w:left="6760" w:hanging="360"/>
      </w:pPr>
      <w:rPr>
        <w:rFonts w:ascii="Courier New" w:hAnsi="Courier New" w:cs="Courier New" w:hint="default"/>
      </w:rPr>
    </w:lvl>
    <w:lvl w:ilvl="8" w:tplc="04190005" w:tentative="1">
      <w:start w:val="1"/>
      <w:numFmt w:val="bullet"/>
      <w:lvlText w:val=""/>
      <w:lvlJc w:val="left"/>
      <w:pPr>
        <w:tabs>
          <w:tab w:val="num" w:pos="7480"/>
        </w:tabs>
        <w:ind w:left="7480" w:hanging="360"/>
      </w:pPr>
      <w:rPr>
        <w:rFonts w:ascii="Wingdings" w:hAnsi="Wingdings" w:hint="default"/>
      </w:rPr>
    </w:lvl>
  </w:abstractNum>
  <w:abstractNum w:abstractNumId="36" w15:restartNumberingAfterBreak="0">
    <w:nsid w:val="60E16A57"/>
    <w:multiLevelType w:val="hybridMultilevel"/>
    <w:tmpl w:val="C8E69D76"/>
    <w:lvl w:ilvl="0" w:tplc="EBDE56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1B04A0"/>
    <w:multiLevelType w:val="multilevel"/>
    <w:tmpl w:val="197C17CE"/>
    <w:lvl w:ilvl="0">
      <w:start w:val="3"/>
      <w:numFmt w:val="decimal"/>
      <w:lvlText w:val="%1."/>
      <w:lvlJc w:val="left"/>
      <w:pPr>
        <w:ind w:left="585" w:hanging="585"/>
      </w:pPr>
      <w:rPr>
        <w:rFonts w:hint="default"/>
        <w:color w:val="000000"/>
      </w:rPr>
    </w:lvl>
    <w:lvl w:ilvl="1">
      <w:start w:val="2"/>
      <w:numFmt w:val="decimal"/>
      <w:lvlText w:val="%1.%2."/>
      <w:lvlJc w:val="left"/>
      <w:pPr>
        <w:ind w:left="1074" w:hanging="720"/>
      </w:pPr>
      <w:rPr>
        <w:rFonts w:hint="default"/>
        <w:color w:val="000000"/>
      </w:rPr>
    </w:lvl>
    <w:lvl w:ilvl="2">
      <w:start w:val="8"/>
      <w:numFmt w:val="decimal"/>
      <w:lvlText w:val="%1.%2.%3."/>
      <w:lvlJc w:val="left"/>
      <w:pPr>
        <w:ind w:left="1428" w:hanging="720"/>
      </w:pPr>
      <w:rPr>
        <w:rFonts w:hint="default"/>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632" w:hanging="1800"/>
      </w:pPr>
      <w:rPr>
        <w:rFonts w:hint="default"/>
        <w:color w:val="000000"/>
      </w:rPr>
    </w:lvl>
  </w:abstractNum>
  <w:abstractNum w:abstractNumId="38" w15:restartNumberingAfterBreak="0">
    <w:nsid w:val="67E87D2E"/>
    <w:multiLevelType w:val="multilevel"/>
    <w:tmpl w:val="3612AC0C"/>
    <w:lvl w:ilvl="0">
      <w:start w:val="1"/>
      <w:numFmt w:val="decimal"/>
      <w:lvlText w:val="%1."/>
      <w:lvlJc w:val="left"/>
      <w:pPr>
        <w:ind w:left="1069" w:hanging="360"/>
      </w:pPr>
      <w:rPr>
        <w:rFonts w:cs="Times New Roman"/>
      </w:rPr>
    </w:lvl>
    <w:lvl w:ilvl="1">
      <w:start w:val="2"/>
      <w:numFmt w:val="decimal"/>
      <w:isLgl/>
      <w:lvlText w:val="%1.%2."/>
      <w:lvlJc w:val="left"/>
      <w:pPr>
        <w:ind w:left="1429" w:hanging="720"/>
      </w:pPr>
      <w:rPr>
        <w:rFonts w:cs="Times New Roman"/>
      </w:rPr>
    </w:lvl>
    <w:lvl w:ilvl="2">
      <w:start w:val="8"/>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39" w15:restartNumberingAfterBreak="0">
    <w:nsid w:val="69C4523B"/>
    <w:multiLevelType w:val="multilevel"/>
    <w:tmpl w:val="C562D8E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15:restartNumberingAfterBreak="0">
    <w:nsid w:val="6FD51E22"/>
    <w:multiLevelType w:val="hybridMultilevel"/>
    <w:tmpl w:val="35BE245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A543836"/>
    <w:multiLevelType w:val="multilevel"/>
    <w:tmpl w:val="722A147C"/>
    <w:lvl w:ilvl="0">
      <w:start w:val="4"/>
      <w:numFmt w:val="decimal"/>
      <w:lvlText w:val="%1."/>
      <w:lvlJc w:val="left"/>
      <w:pPr>
        <w:ind w:left="390" w:hanging="390"/>
      </w:pPr>
      <w:rPr>
        <w:rFonts w:hint="default"/>
        <w:b w:val="0"/>
      </w:rPr>
    </w:lvl>
    <w:lvl w:ilvl="1">
      <w:start w:val="4"/>
      <w:numFmt w:val="decimal"/>
      <w:lvlText w:val="%1.%2."/>
      <w:lvlJc w:val="left"/>
      <w:pPr>
        <w:ind w:left="143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38"/>
    <w:lvlOverride w:ilvl="0">
      <w:startOverride w:val="1"/>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num>
  <w:num w:numId="5">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7"/>
  </w:num>
  <w:num w:numId="9">
    <w:abstractNumId w:val="31"/>
  </w:num>
  <w:num w:numId="10">
    <w:abstractNumId w:val="37"/>
  </w:num>
  <w:num w:numId="11">
    <w:abstractNumId w:val="22"/>
  </w:num>
  <w:num w:numId="12">
    <w:abstractNumId w:val="15"/>
  </w:num>
  <w:num w:numId="13">
    <w:abstractNumId w:val="13"/>
  </w:num>
  <w:num w:numId="14">
    <w:abstractNumId w:val="36"/>
  </w:num>
  <w:num w:numId="15">
    <w:abstractNumId w:val="0"/>
  </w:num>
  <w:num w:numId="16">
    <w:abstractNumId w:val="12"/>
  </w:num>
  <w:num w:numId="17">
    <w:abstractNumId w:val="32"/>
  </w:num>
  <w:num w:numId="18">
    <w:abstractNumId w:val="9"/>
  </w:num>
  <w:num w:numId="19">
    <w:abstractNumId w:val="8"/>
  </w:num>
  <w:num w:numId="20">
    <w:abstractNumId w:val="4"/>
  </w:num>
  <w:num w:numId="21">
    <w:abstractNumId w:val="21"/>
  </w:num>
  <w:num w:numId="22">
    <w:abstractNumId w:val="3"/>
  </w:num>
  <w:num w:numId="23">
    <w:abstractNumId w:val="28"/>
  </w:num>
  <w:num w:numId="24">
    <w:abstractNumId w:val="40"/>
  </w:num>
  <w:num w:numId="25">
    <w:abstractNumId w:val="35"/>
  </w:num>
  <w:num w:numId="26">
    <w:abstractNumId w:val="19"/>
  </w:num>
  <w:num w:numId="27">
    <w:abstractNumId w:val="26"/>
  </w:num>
  <w:num w:numId="28">
    <w:abstractNumId w:val="27"/>
  </w:num>
  <w:num w:numId="29">
    <w:abstractNumId w:val="7"/>
  </w:num>
  <w:num w:numId="30">
    <w:abstractNumId w:val="25"/>
  </w:num>
  <w:num w:numId="31">
    <w:abstractNumId w:val="2"/>
  </w:num>
  <w:num w:numId="32">
    <w:abstractNumId w:val="39"/>
  </w:num>
  <w:num w:numId="33">
    <w:abstractNumId w:val="1"/>
  </w:num>
  <w:num w:numId="34">
    <w:abstractNumId w:val="29"/>
  </w:num>
  <w:num w:numId="35">
    <w:abstractNumId w:val="14"/>
  </w:num>
  <w:num w:numId="36">
    <w:abstractNumId w:val="23"/>
  </w:num>
  <w:num w:numId="37">
    <w:abstractNumId w:val="10"/>
  </w:num>
  <w:num w:numId="38">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18"/>
  </w:num>
  <w:num w:numId="41">
    <w:abstractNumId w:val="34"/>
  </w:num>
  <w:num w:numId="42">
    <w:abstractNumId w:val="18"/>
  </w:num>
  <w:num w:numId="43">
    <w:abstractNumId w:val="20"/>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1DB"/>
    <w:rsid w:val="00006370"/>
    <w:rsid w:val="00013064"/>
    <w:rsid w:val="0002072C"/>
    <w:rsid w:val="00023241"/>
    <w:rsid w:val="00040DD7"/>
    <w:rsid w:val="00046822"/>
    <w:rsid w:val="00057AA4"/>
    <w:rsid w:val="00066F8C"/>
    <w:rsid w:val="000705FB"/>
    <w:rsid w:val="000870A7"/>
    <w:rsid w:val="00093CD2"/>
    <w:rsid w:val="00096420"/>
    <w:rsid w:val="000A1EC0"/>
    <w:rsid w:val="000D0E60"/>
    <w:rsid w:val="000D64FF"/>
    <w:rsid w:val="000E4BD4"/>
    <w:rsid w:val="000E7571"/>
    <w:rsid w:val="000F26E4"/>
    <w:rsid w:val="00100CA4"/>
    <w:rsid w:val="00111454"/>
    <w:rsid w:val="00140A6E"/>
    <w:rsid w:val="0016354C"/>
    <w:rsid w:val="001709A1"/>
    <w:rsid w:val="00186467"/>
    <w:rsid w:val="001B6856"/>
    <w:rsid w:val="001B7CE6"/>
    <w:rsid w:val="001D4185"/>
    <w:rsid w:val="00220917"/>
    <w:rsid w:val="00224D34"/>
    <w:rsid w:val="00227BE4"/>
    <w:rsid w:val="00236231"/>
    <w:rsid w:val="002B491A"/>
    <w:rsid w:val="002C619F"/>
    <w:rsid w:val="002C70B0"/>
    <w:rsid w:val="002F78F6"/>
    <w:rsid w:val="00333EE1"/>
    <w:rsid w:val="00334B79"/>
    <w:rsid w:val="00342166"/>
    <w:rsid w:val="00344ACE"/>
    <w:rsid w:val="00347D08"/>
    <w:rsid w:val="00353774"/>
    <w:rsid w:val="00354AB7"/>
    <w:rsid w:val="00356DEA"/>
    <w:rsid w:val="00365915"/>
    <w:rsid w:val="00377785"/>
    <w:rsid w:val="00382E34"/>
    <w:rsid w:val="003B3193"/>
    <w:rsid w:val="003C3E62"/>
    <w:rsid w:val="003D7024"/>
    <w:rsid w:val="003F0A59"/>
    <w:rsid w:val="003F2B20"/>
    <w:rsid w:val="003F7B6F"/>
    <w:rsid w:val="004018AA"/>
    <w:rsid w:val="004114D3"/>
    <w:rsid w:val="00415D62"/>
    <w:rsid w:val="00434159"/>
    <w:rsid w:val="00483559"/>
    <w:rsid w:val="004B7D57"/>
    <w:rsid w:val="004E7615"/>
    <w:rsid w:val="00500450"/>
    <w:rsid w:val="0050750C"/>
    <w:rsid w:val="00512BC3"/>
    <w:rsid w:val="00537450"/>
    <w:rsid w:val="00565254"/>
    <w:rsid w:val="00592102"/>
    <w:rsid w:val="00595F1B"/>
    <w:rsid w:val="005C11DB"/>
    <w:rsid w:val="005C2B64"/>
    <w:rsid w:val="005C4F19"/>
    <w:rsid w:val="005D5AF5"/>
    <w:rsid w:val="005D65F0"/>
    <w:rsid w:val="005F73FD"/>
    <w:rsid w:val="00617F1C"/>
    <w:rsid w:val="00635791"/>
    <w:rsid w:val="00636E09"/>
    <w:rsid w:val="00656541"/>
    <w:rsid w:val="00670795"/>
    <w:rsid w:val="00695D59"/>
    <w:rsid w:val="006A056F"/>
    <w:rsid w:val="006B0AFC"/>
    <w:rsid w:val="006D2DCA"/>
    <w:rsid w:val="00713523"/>
    <w:rsid w:val="00720246"/>
    <w:rsid w:val="00753697"/>
    <w:rsid w:val="00754E71"/>
    <w:rsid w:val="007824E1"/>
    <w:rsid w:val="007A21DB"/>
    <w:rsid w:val="007A58E5"/>
    <w:rsid w:val="007B7A70"/>
    <w:rsid w:val="007C0EDC"/>
    <w:rsid w:val="007E3571"/>
    <w:rsid w:val="00800585"/>
    <w:rsid w:val="00833C6E"/>
    <w:rsid w:val="0083524D"/>
    <w:rsid w:val="008806C8"/>
    <w:rsid w:val="00883ED3"/>
    <w:rsid w:val="008A0E11"/>
    <w:rsid w:val="008A139A"/>
    <w:rsid w:val="008A3C03"/>
    <w:rsid w:val="008B1D16"/>
    <w:rsid w:val="008D4390"/>
    <w:rsid w:val="008E146C"/>
    <w:rsid w:val="008F7223"/>
    <w:rsid w:val="00906F42"/>
    <w:rsid w:val="0091050B"/>
    <w:rsid w:val="00920722"/>
    <w:rsid w:val="00923DE2"/>
    <w:rsid w:val="0093454C"/>
    <w:rsid w:val="00951F01"/>
    <w:rsid w:val="00956E18"/>
    <w:rsid w:val="0096288F"/>
    <w:rsid w:val="00973C17"/>
    <w:rsid w:val="00991481"/>
    <w:rsid w:val="00995C7D"/>
    <w:rsid w:val="009B0E3B"/>
    <w:rsid w:val="009C6D84"/>
    <w:rsid w:val="00A057DF"/>
    <w:rsid w:val="00A26CE4"/>
    <w:rsid w:val="00A34470"/>
    <w:rsid w:val="00A528DE"/>
    <w:rsid w:val="00A950F9"/>
    <w:rsid w:val="00AD33D6"/>
    <w:rsid w:val="00AF4507"/>
    <w:rsid w:val="00B11A7E"/>
    <w:rsid w:val="00B14A67"/>
    <w:rsid w:val="00B308AB"/>
    <w:rsid w:val="00B30F61"/>
    <w:rsid w:val="00B35CED"/>
    <w:rsid w:val="00B3660F"/>
    <w:rsid w:val="00B37A7E"/>
    <w:rsid w:val="00B663EA"/>
    <w:rsid w:val="00B72C86"/>
    <w:rsid w:val="00B90421"/>
    <w:rsid w:val="00BB38DC"/>
    <w:rsid w:val="00BB5783"/>
    <w:rsid w:val="00C15423"/>
    <w:rsid w:val="00C166F5"/>
    <w:rsid w:val="00C21F7A"/>
    <w:rsid w:val="00C43599"/>
    <w:rsid w:val="00C5079B"/>
    <w:rsid w:val="00C54F0D"/>
    <w:rsid w:val="00C815E3"/>
    <w:rsid w:val="00C84A8E"/>
    <w:rsid w:val="00C934D0"/>
    <w:rsid w:val="00CB3E1B"/>
    <w:rsid w:val="00CB5826"/>
    <w:rsid w:val="00CF16BF"/>
    <w:rsid w:val="00CF1B5F"/>
    <w:rsid w:val="00CF1D5D"/>
    <w:rsid w:val="00D041D9"/>
    <w:rsid w:val="00D411FD"/>
    <w:rsid w:val="00D61119"/>
    <w:rsid w:val="00D85833"/>
    <w:rsid w:val="00D87D43"/>
    <w:rsid w:val="00D9476F"/>
    <w:rsid w:val="00DD0239"/>
    <w:rsid w:val="00DE5FD0"/>
    <w:rsid w:val="00DF4699"/>
    <w:rsid w:val="00E213AD"/>
    <w:rsid w:val="00E24710"/>
    <w:rsid w:val="00E300A1"/>
    <w:rsid w:val="00E567F9"/>
    <w:rsid w:val="00E76D97"/>
    <w:rsid w:val="00E87BC4"/>
    <w:rsid w:val="00EB4154"/>
    <w:rsid w:val="00ED516C"/>
    <w:rsid w:val="00EF51CC"/>
    <w:rsid w:val="00F04DA7"/>
    <w:rsid w:val="00F2383D"/>
    <w:rsid w:val="00F3402C"/>
    <w:rsid w:val="00F4345B"/>
    <w:rsid w:val="00F576DF"/>
    <w:rsid w:val="00F86F71"/>
    <w:rsid w:val="00F9362C"/>
    <w:rsid w:val="00F965B9"/>
    <w:rsid w:val="00FB3C2F"/>
    <w:rsid w:val="00FC0988"/>
    <w:rsid w:val="00FE7E89"/>
    <w:rsid w:val="00FF5260"/>
    <w:rsid w:val="00FF5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7E4DE3-93DD-41A9-97F3-410D17FBD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1DB"/>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1,h1"/>
    <w:basedOn w:val="a"/>
    <w:next w:val="a"/>
    <w:link w:val="10"/>
    <w:qFormat/>
    <w:rsid w:val="0091050B"/>
    <w:pPr>
      <w:keepNext/>
      <w:widowControl/>
      <w:ind w:firstLine="7088"/>
      <w:outlineLvl w:val="0"/>
    </w:pPr>
    <w:rPr>
      <w:b/>
      <w:bCs/>
      <w:spacing w:val="10"/>
      <w:kern w:val="2"/>
      <w:sz w:val="18"/>
    </w:rPr>
  </w:style>
  <w:style w:type="paragraph" w:styleId="2">
    <w:name w:val="heading 2"/>
    <w:aliases w:val="2,22,A,A.B.C.,CHS,Gliederung2,H,H2,H2 Знак,H2-Heading 2,H21,H22,HD2,Header2,Heading 2 Hidden,Heading Indent No L2,Heading2,Level 2 Topic Heading,Major,Numbered text 3,RTC,h2,heading2,iz2,l2,list 2,list2,Б2,Заголовок 21,Раздел Знак,Header 2"/>
    <w:basedOn w:val="a"/>
    <w:next w:val="a"/>
    <w:link w:val="20"/>
    <w:qFormat/>
    <w:rsid w:val="008F7223"/>
    <w:pPr>
      <w:keepNext/>
      <w:widowControl/>
      <w:tabs>
        <w:tab w:val="num" w:pos="1134"/>
      </w:tabs>
      <w:spacing w:before="240" w:after="60"/>
      <w:ind w:left="1134" w:hanging="1134"/>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11DB"/>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39"/>
    <w:rsid w:val="005C11D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C11DB"/>
    <w:pPr>
      <w:ind w:left="720"/>
      <w:contextualSpacing/>
    </w:pPr>
  </w:style>
  <w:style w:type="character" w:styleId="a5">
    <w:name w:val="Hyperlink"/>
    <w:basedOn w:val="a0"/>
    <w:uiPriority w:val="99"/>
    <w:rsid w:val="005C11DB"/>
    <w:rPr>
      <w:rFonts w:cs="Times New Roman"/>
      <w:color w:val="0000FF"/>
      <w:u w:val="single"/>
    </w:rPr>
  </w:style>
  <w:style w:type="character" w:styleId="a6">
    <w:name w:val="FollowedHyperlink"/>
    <w:basedOn w:val="a0"/>
    <w:uiPriority w:val="99"/>
    <w:semiHidden/>
    <w:rsid w:val="005C11DB"/>
    <w:rPr>
      <w:rFonts w:cs="Times New Roman"/>
      <w:color w:val="800080"/>
      <w:u w:val="single"/>
    </w:rPr>
  </w:style>
  <w:style w:type="paragraph" w:customStyle="1" w:styleId="xl63">
    <w:name w:val="xl63"/>
    <w:basedOn w:val="a"/>
    <w:uiPriority w:val="99"/>
    <w:rsid w:val="005C11DB"/>
    <w:pPr>
      <w:widowControl/>
      <w:spacing w:before="100" w:beforeAutospacing="1" w:after="100" w:afterAutospacing="1"/>
      <w:jc w:val="center"/>
      <w:textAlignment w:val="center"/>
    </w:pPr>
    <w:rPr>
      <w:sz w:val="24"/>
      <w:szCs w:val="24"/>
    </w:rPr>
  </w:style>
  <w:style w:type="paragraph" w:customStyle="1" w:styleId="xl64">
    <w:name w:val="xl64"/>
    <w:basedOn w:val="a"/>
    <w:uiPriority w:val="99"/>
    <w:rsid w:val="005C11DB"/>
    <w:pPr>
      <w:widowControl/>
      <w:spacing w:before="100" w:beforeAutospacing="1" w:after="100" w:afterAutospacing="1"/>
      <w:jc w:val="center"/>
    </w:pPr>
    <w:rPr>
      <w:sz w:val="24"/>
      <w:szCs w:val="24"/>
    </w:rPr>
  </w:style>
  <w:style w:type="paragraph" w:customStyle="1" w:styleId="xl65">
    <w:name w:val="xl65"/>
    <w:basedOn w:val="a"/>
    <w:uiPriority w:val="99"/>
    <w:rsid w:val="005C11DB"/>
    <w:pPr>
      <w:widowControl/>
      <w:spacing w:before="100" w:beforeAutospacing="1" w:after="100" w:afterAutospacing="1"/>
      <w:textAlignment w:val="center"/>
    </w:pPr>
    <w:rPr>
      <w:rFonts w:ascii="Arial" w:hAnsi="Arial" w:cs="Arial"/>
    </w:rPr>
  </w:style>
  <w:style w:type="paragraph" w:customStyle="1" w:styleId="xl66">
    <w:name w:val="xl66"/>
    <w:basedOn w:val="a"/>
    <w:uiPriority w:val="99"/>
    <w:rsid w:val="005C11DB"/>
    <w:pPr>
      <w:widowControl/>
      <w:spacing w:before="100" w:beforeAutospacing="1" w:after="100" w:afterAutospacing="1"/>
      <w:textAlignment w:val="center"/>
    </w:pPr>
    <w:rPr>
      <w:sz w:val="24"/>
      <w:szCs w:val="24"/>
    </w:rPr>
  </w:style>
  <w:style w:type="paragraph" w:customStyle="1" w:styleId="xl67">
    <w:name w:val="xl67"/>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uiPriority w:val="99"/>
    <w:rsid w:val="005C11DB"/>
    <w:pPr>
      <w:widowControl/>
      <w:spacing w:before="100" w:beforeAutospacing="1" w:after="100" w:afterAutospacing="1"/>
      <w:textAlignment w:val="center"/>
    </w:pPr>
  </w:style>
  <w:style w:type="paragraph" w:customStyle="1" w:styleId="xl69">
    <w:name w:val="xl69"/>
    <w:basedOn w:val="a"/>
    <w:uiPriority w:val="99"/>
    <w:rsid w:val="005C11DB"/>
    <w:pPr>
      <w:widowControl/>
      <w:spacing w:before="100" w:beforeAutospacing="1" w:after="100" w:afterAutospacing="1"/>
      <w:textAlignment w:val="center"/>
    </w:pPr>
    <w:rPr>
      <w:b/>
      <w:bCs/>
    </w:rPr>
  </w:style>
  <w:style w:type="paragraph" w:customStyle="1" w:styleId="xl70">
    <w:name w:val="xl70"/>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
    <w:uiPriority w:val="99"/>
    <w:rsid w:val="005C11DB"/>
    <w:pPr>
      <w:widowControl/>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
    <w:uiPriority w:val="99"/>
    <w:rsid w:val="005C11DB"/>
    <w:pPr>
      <w:widowControl/>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5">
    <w:name w:val="xl75"/>
    <w:basedOn w:val="a"/>
    <w:uiPriority w:val="99"/>
    <w:rsid w:val="005C11DB"/>
    <w:pPr>
      <w:widowControl/>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7">
    <w:name w:val="xl77"/>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uiPriority w:val="99"/>
    <w:rsid w:val="005C11DB"/>
    <w:pPr>
      <w:widowControl/>
      <w:spacing w:before="100" w:beforeAutospacing="1" w:after="100" w:afterAutospacing="1"/>
      <w:jc w:val="center"/>
    </w:pPr>
    <w:rPr>
      <w:b/>
      <w:bCs/>
      <w:sz w:val="24"/>
      <w:szCs w:val="24"/>
    </w:rPr>
  </w:style>
  <w:style w:type="paragraph" w:customStyle="1" w:styleId="xl79">
    <w:name w:val="xl79"/>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80">
    <w:name w:val="xl80"/>
    <w:basedOn w:val="a"/>
    <w:uiPriority w:val="99"/>
    <w:rsid w:val="005C11DB"/>
    <w:pPr>
      <w:widowControl/>
      <w:spacing w:before="100" w:beforeAutospacing="1" w:after="100" w:afterAutospacing="1"/>
      <w:jc w:val="center"/>
      <w:textAlignment w:val="center"/>
    </w:pPr>
    <w:rPr>
      <w:b/>
      <w:bCs/>
      <w:sz w:val="24"/>
      <w:szCs w:val="24"/>
    </w:rPr>
  </w:style>
  <w:style w:type="paragraph" w:customStyle="1" w:styleId="xl81">
    <w:name w:val="xl81"/>
    <w:basedOn w:val="a"/>
    <w:uiPriority w:val="99"/>
    <w:rsid w:val="005C11DB"/>
    <w:pPr>
      <w:widowControl/>
      <w:spacing w:before="100" w:beforeAutospacing="1" w:after="100" w:afterAutospacing="1"/>
      <w:jc w:val="center"/>
    </w:pPr>
    <w:rPr>
      <w:b/>
      <w:bCs/>
      <w:sz w:val="28"/>
      <w:szCs w:val="28"/>
      <w:u w:val="single"/>
    </w:rPr>
  </w:style>
  <w:style w:type="paragraph" w:customStyle="1" w:styleId="xl82">
    <w:name w:val="xl82"/>
    <w:basedOn w:val="a"/>
    <w:uiPriority w:val="99"/>
    <w:rsid w:val="005C11DB"/>
    <w:pPr>
      <w:widowControl/>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83">
    <w:name w:val="xl83"/>
    <w:basedOn w:val="a"/>
    <w:uiPriority w:val="99"/>
    <w:rsid w:val="005C11DB"/>
    <w:pPr>
      <w:widowControl/>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4">
    <w:name w:val="xl84"/>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5">
    <w:name w:val="xl85"/>
    <w:basedOn w:val="a"/>
    <w:uiPriority w:val="99"/>
    <w:rsid w:val="005C11DB"/>
    <w:pPr>
      <w:widowControl/>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
    <w:uiPriority w:val="99"/>
    <w:rsid w:val="005C11DB"/>
    <w:pPr>
      <w:widowControl/>
      <w:pBdr>
        <w:left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8">
    <w:name w:val="xl88"/>
    <w:basedOn w:val="a"/>
    <w:uiPriority w:val="99"/>
    <w:rsid w:val="005C11DB"/>
    <w:pPr>
      <w:widowControl/>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uiPriority w:val="99"/>
    <w:rsid w:val="005C11DB"/>
    <w:pPr>
      <w:widowControl/>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1">
    <w:name w:val="xl91"/>
    <w:basedOn w:val="a"/>
    <w:uiPriority w:val="99"/>
    <w:rsid w:val="005C11D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2">
    <w:name w:val="xl92"/>
    <w:basedOn w:val="a"/>
    <w:uiPriority w:val="99"/>
    <w:rsid w:val="005C11DB"/>
    <w:pPr>
      <w:widowControl/>
      <w:spacing w:before="100" w:beforeAutospacing="1" w:after="100" w:afterAutospacing="1"/>
      <w:jc w:val="center"/>
      <w:textAlignment w:val="center"/>
    </w:pPr>
    <w:rPr>
      <w:b/>
      <w:bCs/>
      <w:sz w:val="28"/>
      <w:szCs w:val="28"/>
      <w:u w:val="single"/>
    </w:rPr>
  </w:style>
  <w:style w:type="paragraph" w:customStyle="1" w:styleId="xl93">
    <w:name w:val="xl93"/>
    <w:basedOn w:val="a"/>
    <w:uiPriority w:val="99"/>
    <w:rsid w:val="005C11DB"/>
    <w:pPr>
      <w:widowControl/>
      <w:spacing w:before="100" w:beforeAutospacing="1" w:after="100" w:afterAutospacing="1"/>
      <w:jc w:val="right"/>
      <w:textAlignment w:val="center"/>
    </w:pPr>
    <w:rPr>
      <w:sz w:val="24"/>
      <w:szCs w:val="24"/>
    </w:rPr>
  </w:style>
  <w:style w:type="paragraph" w:customStyle="1" w:styleId="xl94">
    <w:name w:val="xl94"/>
    <w:basedOn w:val="a"/>
    <w:uiPriority w:val="99"/>
    <w:rsid w:val="005C11DB"/>
    <w:pPr>
      <w:widowControl/>
      <w:spacing w:before="100" w:beforeAutospacing="1" w:after="100" w:afterAutospacing="1"/>
      <w:jc w:val="center"/>
      <w:textAlignment w:val="center"/>
    </w:pPr>
    <w:rPr>
      <w:b/>
      <w:bCs/>
      <w:sz w:val="28"/>
      <w:szCs w:val="28"/>
    </w:rPr>
  </w:style>
  <w:style w:type="paragraph" w:customStyle="1" w:styleId="xl95">
    <w:name w:val="xl95"/>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6">
    <w:name w:val="xl96"/>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97">
    <w:name w:val="xl97"/>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98">
    <w:name w:val="xl98"/>
    <w:basedOn w:val="a"/>
    <w:uiPriority w:val="99"/>
    <w:rsid w:val="005C11DB"/>
    <w:pPr>
      <w:widowControl/>
      <w:spacing w:before="100" w:beforeAutospacing="1" w:after="100" w:afterAutospacing="1"/>
      <w:jc w:val="right"/>
      <w:textAlignment w:val="center"/>
    </w:pPr>
    <w:rPr>
      <w:rFonts w:ascii="Arial CYR" w:hAnsi="Arial CYR" w:cs="Arial CYR"/>
      <w:b/>
      <w:bCs/>
    </w:rPr>
  </w:style>
  <w:style w:type="character" w:styleId="a7">
    <w:name w:val="annotation reference"/>
    <w:basedOn w:val="a0"/>
    <w:uiPriority w:val="99"/>
    <w:semiHidden/>
    <w:rsid w:val="005C11DB"/>
    <w:rPr>
      <w:rFonts w:cs="Times New Roman"/>
      <w:sz w:val="16"/>
      <w:szCs w:val="16"/>
    </w:rPr>
  </w:style>
  <w:style w:type="paragraph" w:styleId="a8">
    <w:name w:val="annotation text"/>
    <w:basedOn w:val="a"/>
    <w:link w:val="a9"/>
    <w:uiPriority w:val="99"/>
    <w:semiHidden/>
    <w:rsid w:val="005C11DB"/>
  </w:style>
  <w:style w:type="character" w:customStyle="1" w:styleId="a9">
    <w:name w:val="Текст примечания Знак"/>
    <w:basedOn w:val="a0"/>
    <w:link w:val="a8"/>
    <w:uiPriority w:val="99"/>
    <w:semiHidden/>
    <w:rsid w:val="005C11DB"/>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rsid w:val="005C11DB"/>
    <w:rPr>
      <w:b/>
      <w:bCs/>
    </w:rPr>
  </w:style>
  <w:style w:type="character" w:customStyle="1" w:styleId="ab">
    <w:name w:val="Тема примечания Знак"/>
    <w:basedOn w:val="a9"/>
    <w:link w:val="aa"/>
    <w:uiPriority w:val="99"/>
    <w:semiHidden/>
    <w:rsid w:val="005C11DB"/>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rsid w:val="005C11DB"/>
    <w:rPr>
      <w:rFonts w:ascii="Tahoma" w:hAnsi="Tahoma"/>
      <w:sz w:val="16"/>
      <w:szCs w:val="16"/>
    </w:rPr>
  </w:style>
  <w:style w:type="character" w:customStyle="1" w:styleId="ad">
    <w:name w:val="Текст выноски Знак"/>
    <w:basedOn w:val="a0"/>
    <w:link w:val="ac"/>
    <w:uiPriority w:val="99"/>
    <w:semiHidden/>
    <w:rsid w:val="005C11DB"/>
    <w:rPr>
      <w:rFonts w:ascii="Tahoma" w:eastAsia="Times New Roman" w:hAnsi="Tahoma" w:cs="Times New Roman"/>
      <w:sz w:val="16"/>
      <w:szCs w:val="16"/>
      <w:lang w:eastAsia="ru-RU"/>
    </w:rPr>
  </w:style>
  <w:style w:type="paragraph" w:customStyle="1" w:styleId="western">
    <w:name w:val="western"/>
    <w:basedOn w:val="a"/>
    <w:uiPriority w:val="99"/>
    <w:rsid w:val="005C11DB"/>
    <w:pPr>
      <w:widowControl/>
      <w:suppressAutoHyphens/>
      <w:spacing w:before="280" w:after="280"/>
      <w:jc w:val="both"/>
    </w:pPr>
    <w:rPr>
      <w:rFonts w:ascii="Arial" w:hAnsi="Arial" w:cs="Arial"/>
      <w:sz w:val="24"/>
      <w:szCs w:val="24"/>
      <w:lang w:eastAsia="ar-SA"/>
    </w:rPr>
  </w:style>
  <w:style w:type="paragraph" w:styleId="ae">
    <w:name w:val="Body Text"/>
    <w:aliases w:val="Bodytext,paragraph 2,body indent,AvtalBrödtext, ändrad"/>
    <w:basedOn w:val="a"/>
    <w:link w:val="af"/>
    <w:uiPriority w:val="99"/>
    <w:rsid w:val="005C2B64"/>
    <w:pPr>
      <w:widowControl/>
      <w:spacing w:after="120"/>
    </w:pPr>
    <w:rPr>
      <w:sz w:val="24"/>
      <w:szCs w:val="24"/>
    </w:rPr>
  </w:style>
  <w:style w:type="character" w:customStyle="1" w:styleId="af">
    <w:name w:val="Основной текст Знак"/>
    <w:aliases w:val="Bodytext Знак,paragraph 2 Знак,body indent Знак,AvtalBrödtext Знак, ändrad Знак"/>
    <w:basedOn w:val="a0"/>
    <w:link w:val="ae"/>
    <w:uiPriority w:val="99"/>
    <w:rsid w:val="005C2B64"/>
    <w:rPr>
      <w:rFonts w:ascii="Times New Roman" w:eastAsia="Times New Roman" w:hAnsi="Times New Roman" w:cs="Times New Roman"/>
      <w:sz w:val="24"/>
      <w:szCs w:val="24"/>
      <w:lang w:eastAsia="ru-RU"/>
    </w:rPr>
  </w:style>
  <w:style w:type="paragraph" w:customStyle="1" w:styleId="11">
    <w:name w:val="Обычный1"/>
    <w:rsid w:val="006B0AFC"/>
    <w:pPr>
      <w:spacing w:after="0" w:line="240" w:lineRule="auto"/>
    </w:pPr>
    <w:rPr>
      <w:rFonts w:ascii="Times New Roman" w:eastAsia="Times New Roman" w:hAnsi="Times New Roman" w:cs="Times New Roman"/>
      <w:sz w:val="24"/>
      <w:szCs w:val="20"/>
      <w:lang w:eastAsia="ru-RU"/>
    </w:rPr>
  </w:style>
  <w:style w:type="paragraph" w:styleId="af0">
    <w:name w:val="Body Text Indent"/>
    <w:basedOn w:val="a"/>
    <w:link w:val="af1"/>
    <w:uiPriority w:val="99"/>
    <w:semiHidden/>
    <w:unhideWhenUsed/>
    <w:rsid w:val="00227BE4"/>
    <w:pPr>
      <w:spacing w:after="120"/>
      <w:ind w:left="283"/>
    </w:pPr>
  </w:style>
  <w:style w:type="character" w:customStyle="1" w:styleId="af1">
    <w:name w:val="Основной текст с отступом Знак"/>
    <w:basedOn w:val="a0"/>
    <w:link w:val="af0"/>
    <w:uiPriority w:val="99"/>
    <w:semiHidden/>
    <w:rsid w:val="00227BE4"/>
    <w:rPr>
      <w:rFonts w:ascii="Times New Roman" w:eastAsia="Times New Roman" w:hAnsi="Times New Roman" w:cs="Times New Roman"/>
      <w:sz w:val="20"/>
      <w:szCs w:val="20"/>
      <w:lang w:eastAsia="ru-RU"/>
    </w:rPr>
  </w:style>
  <w:style w:type="paragraph" w:styleId="3">
    <w:name w:val="Body Text Indent 3"/>
    <w:basedOn w:val="a"/>
    <w:link w:val="30"/>
    <w:uiPriority w:val="99"/>
    <w:semiHidden/>
    <w:unhideWhenUsed/>
    <w:rsid w:val="00E24710"/>
    <w:pPr>
      <w:spacing w:after="120"/>
      <w:ind w:left="283"/>
    </w:pPr>
    <w:rPr>
      <w:sz w:val="16"/>
      <w:szCs w:val="16"/>
    </w:rPr>
  </w:style>
  <w:style w:type="character" w:customStyle="1" w:styleId="30">
    <w:name w:val="Основной текст с отступом 3 Знак"/>
    <w:basedOn w:val="a0"/>
    <w:link w:val="3"/>
    <w:uiPriority w:val="99"/>
    <w:semiHidden/>
    <w:rsid w:val="00E24710"/>
    <w:rPr>
      <w:rFonts w:ascii="Times New Roman" w:eastAsia="Times New Roman" w:hAnsi="Times New Roman" w:cs="Times New Roman"/>
      <w:sz w:val="16"/>
      <w:szCs w:val="16"/>
      <w:lang w:eastAsia="ru-RU"/>
    </w:rPr>
  </w:style>
  <w:style w:type="character" w:customStyle="1" w:styleId="defaultdocbaseattributestylewithoutnowrap1">
    <w:name w:val="defaultdocbaseattributestylewithoutnowrap1"/>
    <w:rsid w:val="00E24710"/>
    <w:rPr>
      <w:rFonts w:ascii="Tahoma" w:hAnsi="Tahoma" w:cs="Tahoma" w:hint="default"/>
      <w:sz w:val="12"/>
      <w:szCs w:val="12"/>
    </w:rPr>
  </w:style>
  <w:style w:type="paragraph" w:styleId="21">
    <w:name w:val="Body Text Indent 2"/>
    <w:basedOn w:val="a"/>
    <w:link w:val="22"/>
    <w:uiPriority w:val="99"/>
    <w:semiHidden/>
    <w:unhideWhenUsed/>
    <w:rsid w:val="00C54F0D"/>
    <w:pPr>
      <w:spacing w:after="120" w:line="480" w:lineRule="auto"/>
      <w:ind w:left="283"/>
    </w:pPr>
  </w:style>
  <w:style w:type="character" w:customStyle="1" w:styleId="22">
    <w:name w:val="Основной текст с отступом 2 Знак"/>
    <w:basedOn w:val="a0"/>
    <w:link w:val="21"/>
    <w:uiPriority w:val="99"/>
    <w:semiHidden/>
    <w:rsid w:val="00C54F0D"/>
    <w:rPr>
      <w:rFonts w:ascii="Times New Roman" w:eastAsia="Times New Roman" w:hAnsi="Times New Roman" w:cs="Times New Roman"/>
      <w:sz w:val="20"/>
      <w:szCs w:val="20"/>
      <w:lang w:eastAsia="ru-RU"/>
    </w:rPr>
  </w:style>
  <w:style w:type="paragraph" w:styleId="af2">
    <w:name w:val="No Spacing"/>
    <w:uiPriority w:val="1"/>
    <w:qFormat/>
    <w:rsid w:val="00365915"/>
    <w:pPr>
      <w:widowControl w:val="0"/>
      <w:spacing w:after="0" w:line="240" w:lineRule="auto"/>
    </w:pPr>
    <w:rPr>
      <w:rFonts w:ascii="Times New Roman" w:eastAsia="Times New Roman" w:hAnsi="Times New Roman" w:cs="Times New Roman"/>
      <w:sz w:val="20"/>
      <w:szCs w:val="20"/>
      <w:lang w:eastAsia="ru-RU"/>
    </w:rPr>
  </w:style>
  <w:style w:type="paragraph" w:styleId="31">
    <w:name w:val="Body Text 3"/>
    <w:basedOn w:val="a"/>
    <w:link w:val="32"/>
    <w:rsid w:val="00A057DF"/>
    <w:pPr>
      <w:widowControl/>
      <w:spacing w:after="120"/>
    </w:pPr>
    <w:rPr>
      <w:sz w:val="16"/>
      <w:szCs w:val="16"/>
    </w:rPr>
  </w:style>
  <w:style w:type="character" w:customStyle="1" w:styleId="32">
    <w:name w:val="Основной текст 3 Знак"/>
    <w:basedOn w:val="a0"/>
    <w:link w:val="31"/>
    <w:rsid w:val="00A057DF"/>
    <w:rPr>
      <w:rFonts w:ascii="Times New Roman" w:eastAsia="Times New Roman" w:hAnsi="Times New Roman" w:cs="Times New Roman"/>
      <w:sz w:val="16"/>
      <w:szCs w:val="16"/>
      <w:lang w:eastAsia="ru-RU"/>
    </w:rPr>
  </w:style>
  <w:style w:type="paragraph" w:customStyle="1" w:styleId="12">
    <w:name w:val="Основной текст с отступом1"/>
    <w:basedOn w:val="a"/>
    <w:rsid w:val="00A057DF"/>
    <w:pPr>
      <w:widowControl/>
      <w:shd w:val="clear" w:color="auto" w:fill="FFFFFF"/>
      <w:ind w:firstLine="567"/>
      <w:jc w:val="both"/>
    </w:pPr>
    <w:rPr>
      <w:color w:val="000000"/>
      <w:sz w:val="24"/>
      <w:szCs w:val="24"/>
    </w:rPr>
  </w:style>
  <w:style w:type="paragraph" w:customStyle="1" w:styleId="af3">
    <w:name w:val="Знак"/>
    <w:basedOn w:val="a"/>
    <w:rsid w:val="00B663EA"/>
    <w:pPr>
      <w:adjustRightInd w:val="0"/>
      <w:spacing w:after="160" w:line="240" w:lineRule="exact"/>
      <w:jc w:val="right"/>
    </w:pPr>
    <w:rPr>
      <w:lang w:val="en-GB" w:eastAsia="en-US"/>
    </w:rPr>
  </w:style>
  <w:style w:type="character" w:customStyle="1" w:styleId="10">
    <w:name w:val="Заголовок 1 Знак"/>
    <w:aliases w:val="Document Header1 Знак,H1 Знак1,H1 Знак Знак,Headi... Знак,Heading 1iz Знак,Б1 Знак,Б11 Знак,Введение... Знак,Заголовок параграфа (1.) Знак,1 Знак,h1 Знак"/>
    <w:basedOn w:val="a0"/>
    <w:link w:val="1"/>
    <w:rsid w:val="0091050B"/>
    <w:rPr>
      <w:rFonts w:ascii="Times New Roman" w:eastAsia="Times New Roman" w:hAnsi="Times New Roman" w:cs="Times New Roman"/>
      <w:b/>
      <w:bCs/>
      <w:spacing w:val="10"/>
      <w:kern w:val="2"/>
      <w:sz w:val="18"/>
      <w:szCs w:val="20"/>
      <w:lang w:eastAsia="ru-RU"/>
    </w:rPr>
  </w:style>
  <w:style w:type="paragraph" w:styleId="af4">
    <w:name w:val="Normal (Web)"/>
    <w:aliases w:val="Обычный (Web),Обычный (веб) Знак Знак,Обычный (Web) Знак Знак Знак"/>
    <w:basedOn w:val="a"/>
    <w:link w:val="af5"/>
    <w:qFormat/>
    <w:rsid w:val="0091050B"/>
    <w:pPr>
      <w:widowControl/>
      <w:spacing w:before="100" w:beforeAutospacing="1" w:after="100" w:afterAutospacing="1"/>
    </w:pPr>
    <w:rPr>
      <w:sz w:val="24"/>
      <w:szCs w:val="24"/>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91050B"/>
    <w:rPr>
      <w:rFonts w:ascii="Times New Roman" w:eastAsia="Times New Roman" w:hAnsi="Times New Roman" w:cs="Times New Roman"/>
      <w:sz w:val="24"/>
      <w:szCs w:val="24"/>
      <w:lang w:eastAsia="ru-RU"/>
    </w:rPr>
  </w:style>
  <w:style w:type="paragraph" w:customStyle="1" w:styleId="Text">
    <w:name w:val="Text"/>
    <w:basedOn w:val="a"/>
    <w:uiPriority w:val="99"/>
    <w:rsid w:val="0091050B"/>
    <w:pPr>
      <w:widowControl/>
      <w:spacing w:after="240"/>
    </w:pPr>
    <w:rPr>
      <w:sz w:val="24"/>
      <w:lang w:val="en-US" w:eastAsia="en-US"/>
    </w:rPr>
  </w:style>
  <w:style w:type="paragraph" w:customStyle="1" w:styleId="text0">
    <w:name w:val="text"/>
    <w:basedOn w:val="a"/>
    <w:uiPriority w:val="99"/>
    <w:rsid w:val="0091050B"/>
    <w:pPr>
      <w:widowControl/>
      <w:spacing w:after="240"/>
    </w:pPr>
    <w:rPr>
      <w:sz w:val="24"/>
      <w:szCs w:val="24"/>
    </w:rPr>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0"/>
    <w:link w:val="2"/>
    <w:rsid w:val="008F7223"/>
    <w:rPr>
      <w:rFonts w:ascii="Arial" w:eastAsia="Times New Roman" w:hAnsi="Arial" w:cs="Arial"/>
      <w:b/>
      <w:bCs/>
      <w:i/>
      <w:iCs/>
      <w:sz w:val="28"/>
      <w:szCs w:val="28"/>
      <w:lang w:eastAsia="ru-RU"/>
    </w:rPr>
  </w:style>
  <w:style w:type="paragraph" w:styleId="af6">
    <w:name w:val="footnote text"/>
    <w:basedOn w:val="a"/>
    <w:link w:val="af7"/>
    <w:semiHidden/>
    <w:rsid w:val="008F7223"/>
    <w:pPr>
      <w:widowControl/>
      <w:snapToGrid w:val="0"/>
      <w:spacing w:line="360" w:lineRule="auto"/>
      <w:ind w:firstLine="567"/>
      <w:jc w:val="both"/>
    </w:pPr>
    <w:rPr>
      <w:snapToGrid w:val="0"/>
      <w:sz w:val="24"/>
    </w:rPr>
  </w:style>
  <w:style w:type="character" w:customStyle="1" w:styleId="af7">
    <w:name w:val="Текст сноски Знак"/>
    <w:basedOn w:val="a0"/>
    <w:link w:val="af6"/>
    <w:semiHidden/>
    <w:rsid w:val="008F7223"/>
    <w:rPr>
      <w:rFonts w:ascii="Times New Roman" w:eastAsia="Times New Roman" w:hAnsi="Times New Roman" w:cs="Times New Roman"/>
      <w:snapToGrid w:val="0"/>
      <w:sz w:val="24"/>
      <w:szCs w:val="20"/>
      <w:lang w:eastAsia="ru-RU"/>
    </w:rPr>
  </w:style>
  <w:style w:type="paragraph" w:customStyle="1" w:styleId="af8">
    <w:name w:val="Пункт"/>
    <w:basedOn w:val="a"/>
    <w:rsid w:val="008F7223"/>
    <w:pPr>
      <w:widowControl/>
      <w:tabs>
        <w:tab w:val="num" w:pos="1134"/>
      </w:tabs>
      <w:snapToGrid w:val="0"/>
      <w:spacing w:line="360" w:lineRule="auto"/>
      <w:ind w:left="1134" w:hanging="1134"/>
      <w:jc w:val="both"/>
    </w:pPr>
    <w:rPr>
      <w:sz w:val="28"/>
      <w:szCs w:val="28"/>
    </w:rPr>
  </w:style>
  <w:style w:type="character" w:styleId="af9">
    <w:name w:val="footnote reference"/>
    <w:semiHidden/>
    <w:rsid w:val="008F7223"/>
    <w:rPr>
      <w:vertAlign w:val="superscript"/>
    </w:rPr>
  </w:style>
  <w:style w:type="paragraph" w:styleId="5">
    <w:name w:val="List Number 5"/>
    <w:basedOn w:val="a"/>
    <w:unhideWhenUsed/>
    <w:rsid w:val="008F7223"/>
    <w:pPr>
      <w:widowControl/>
      <w:numPr>
        <w:numId w:val="15"/>
      </w:numPr>
      <w:contextualSpacing/>
    </w:pPr>
    <w:rPr>
      <w:sz w:val="24"/>
      <w:szCs w:val="24"/>
    </w:rPr>
  </w:style>
  <w:style w:type="paragraph" w:styleId="afa">
    <w:name w:val="macro"/>
    <w:link w:val="afb"/>
    <w:semiHidden/>
    <w:rsid w:val="008F722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Times New Roman"/>
      <w:sz w:val="20"/>
      <w:szCs w:val="20"/>
      <w:lang w:eastAsia="ru-RU"/>
    </w:rPr>
  </w:style>
  <w:style w:type="character" w:customStyle="1" w:styleId="afb">
    <w:name w:val="Текст макроса Знак"/>
    <w:basedOn w:val="a0"/>
    <w:link w:val="afa"/>
    <w:semiHidden/>
    <w:rsid w:val="008F7223"/>
    <w:rPr>
      <w:rFonts w:ascii="Arial" w:eastAsia="Times New Roman" w:hAnsi="Arial" w:cs="Times New Roman"/>
      <w:sz w:val="20"/>
      <w:szCs w:val="20"/>
      <w:lang w:eastAsia="ru-RU"/>
    </w:rPr>
  </w:style>
  <w:style w:type="paragraph" w:customStyle="1" w:styleId="Heading1my1">
    <w:name w:val="Heading1 my1"/>
    <w:basedOn w:val="a"/>
    <w:rsid w:val="008F7223"/>
    <w:pPr>
      <w:widowControl/>
    </w:pPr>
  </w:style>
  <w:style w:type="paragraph" w:styleId="23">
    <w:name w:val="Body Text 2"/>
    <w:basedOn w:val="a"/>
    <w:link w:val="24"/>
    <w:uiPriority w:val="99"/>
    <w:semiHidden/>
    <w:unhideWhenUsed/>
    <w:rsid w:val="00F965B9"/>
    <w:pPr>
      <w:spacing w:after="120" w:line="480" w:lineRule="auto"/>
    </w:pPr>
  </w:style>
  <w:style w:type="character" w:customStyle="1" w:styleId="24">
    <w:name w:val="Основной текст 2 Знак"/>
    <w:basedOn w:val="a0"/>
    <w:link w:val="23"/>
    <w:uiPriority w:val="99"/>
    <w:semiHidden/>
    <w:rsid w:val="00F965B9"/>
    <w:rPr>
      <w:rFonts w:ascii="Times New Roman" w:eastAsia="Times New Roman" w:hAnsi="Times New Roman" w:cs="Times New Roman"/>
      <w:sz w:val="20"/>
      <w:szCs w:val="20"/>
      <w:lang w:eastAsia="ru-RU"/>
    </w:rPr>
  </w:style>
  <w:style w:type="paragraph" w:styleId="afc">
    <w:name w:val="Title"/>
    <w:basedOn w:val="a"/>
    <w:link w:val="afd"/>
    <w:qFormat/>
    <w:rsid w:val="00F965B9"/>
    <w:pPr>
      <w:widowControl/>
      <w:jc w:val="center"/>
    </w:pPr>
    <w:rPr>
      <w:sz w:val="24"/>
    </w:rPr>
  </w:style>
  <w:style w:type="character" w:customStyle="1" w:styleId="afd">
    <w:name w:val="Название Знак"/>
    <w:basedOn w:val="a0"/>
    <w:link w:val="afc"/>
    <w:rsid w:val="00F965B9"/>
    <w:rPr>
      <w:rFonts w:ascii="Times New Roman" w:eastAsia="Times New Roman" w:hAnsi="Times New Roman" w:cs="Times New Roman"/>
      <w:sz w:val="24"/>
      <w:szCs w:val="20"/>
      <w:lang w:eastAsia="ru-RU"/>
    </w:rPr>
  </w:style>
  <w:style w:type="character" w:styleId="afe">
    <w:name w:val="Strong"/>
    <w:qFormat/>
    <w:rsid w:val="00F965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994076">
      <w:bodyDiv w:val="1"/>
      <w:marLeft w:val="0"/>
      <w:marRight w:val="0"/>
      <w:marTop w:val="0"/>
      <w:marBottom w:val="0"/>
      <w:divBdr>
        <w:top w:val="none" w:sz="0" w:space="0" w:color="auto"/>
        <w:left w:val="none" w:sz="0" w:space="0" w:color="auto"/>
        <w:bottom w:val="none" w:sz="0" w:space="0" w:color="auto"/>
        <w:right w:val="none" w:sz="0" w:space="0" w:color="auto"/>
      </w:divBdr>
    </w:div>
    <w:div w:id="129174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03BE94-2A06-4696-A594-DF7E365F3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4661</Words>
  <Characters>26571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31170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yu.ignatov</dc:creator>
  <cp:keywords/>
  <dc:description/>
  <cp:lastModifiedBy>Данилова Татьяна Владимировна</cp:lastModifiedBy>
  <cp:revision>17</cp:revision>
  <cp:lastPrinted>2016-09-22T09:07:00Z</cp:lastPrinted>
  <dcterms:created xsi:type="dcterms:W3CDTF">2016-10-19T06:24:00Z</dcterms:created>
  <dcterms:modified xsi:type="dcterms:W3CDTF">2016-11-09T07:17:00Z</dcterms:modified>
</cp:coreProperties>
</file>